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81D29" w14:textId="77777777" w:rsidR="00805333" w:rsidRPr="00A74AE6" w:rsidRDefault="00805333" w:rsidP="00805333">
      <w:pPr>
        <w:keepNext w:val="0"/>
        <w:widowControl w:val="0"/>
        <w:rPr>
          <w:rFonts w:ascii="Times New Roman" w:hAnsi="Times New Roman"/>
          <w:color w:val="000000" w:themeColor="text1"/>
          <w:sz w:val="24"/>
          <w:szCs w:val="24"/>
        </w:rPr>
      </w:pPr>
    </w:p>
    <w:p w14:paraId="6433A94D" w14:textId="77777777" w:rsidR="00805333" w:rsidRPr="00AD3A6F" w:rsidRDefault="00805333" w:rsidP="00805333">
      <w:pPr>
        <w:keepNext w:val="0"/>
        <w:widowControl w:val="0"/>
        <w:pBdr>
          <w:top w:val="single" w:sz="6" w:space="1" w:color="auto" w:shadow="1"/>
          <w:left w:val="single" w:sz="6" w:space="1" w:color="auto" w:shadow="1"/>
          <w:bottom w:val="single" w:sz="6" w:space="1" w:color="auto" w:shadow="1"/>
          <w:right w:val="single" w:sz="6" w:space="1" w:color="auto" w:shadow="1"/>
        </w:pBdr>
        <w:jc w:val="center"/>
        <w:rPr>
          <w:rFonts w:ascii="Times New Roman" w:hAnsi="Times New Roman"/>
          <w:color w:val="000000" w:themeColor="text1"/>
          <w:sz w:val="24"/>
          <w:szCs w:val="24"/>
          <w:lang w:val="fr-FR"/>
        </w:rPr>
      </w:pPr>
      <w:proofErr w:type="gramStart"/>
      <w:r w:rsidRPr="00AD3A6F">
        <w:rPr>
          <w:rFonts w:ascii="Times New Roman" w:hAnsi="Times New Roman"/>
          <w:b/>
          <w:color w:val="000000" w:themeColor="text1"/>
          <w:sz w:val="24"/>
          <w:szCs w:val="24"/>
          <w:lang w:val="fr-FR"/>
        </w:rPr>
        <w:t>NON  DISCLOSURE</w:t>
      </w:r>
      <w:proofErr w:type="gramEnd"/>
      <w:r w:rsidRPr="00AD3A6F">
        <w:rPr>
          <w:rFonts w:ascii="Times New Roman" w:hAnsi="Times New Roman"/>
          <w:b/>
          <w:color w:val="000000" w:themeColor="text1"/>
          <w:sz w:val="24"/>
          <w:szCs w:val="24"/>
          <w:lang w:val="fr-FR"/>
        </w:rPr>
        <w:t xml:space="preserve">  AGREEMENT</w:t>
      </w:r>
    </w:p>
    <w:p w14:paraId="2CF2CF1B" w14:textId="77777777" w:rsidR="00805333" w:rsidRPr="00AD3A6F" w:rsidRDefault="00805333" w:rsidP="00805333">
      <w:pPr>
        <w:keepNext w:val="0"/>
        <w:widowControl w:val="0"/>
        <w:jc w:val="center"/>
        <w:rPr>
          <w:rFonts w:ascii="Times New Roman" w:hAnsi="Times New Roman"/>
          <w:color w:val="000000" w:themeColor="text1"/>
          <w:sz w:val="24"/>
          <w:szCs w:val="24"/>
          <w:lang w:val="fr-FR"/>
        </w:rPr>
      </w:pPr>
    </w:p>
    <w:p w14:paraId="7A001A5E" w14:textId="77777777" w:rsidR="00805333" w:rsidRPr="00AD3A6F" w:rsidRDefault="00805333" w:rsidP="00805333">
      <w:pPr>
        <w:keepNext w:val="0"/>
        <w:widowControl w:val="0"/>
        <w:jc w:val="left"/>
        <w:rPr>
          <w:rFonts w:ascii="Times New Roman" w:hAnsi="Times New Roman"/>
          <w:color w:val="000000" w:themeColor="text1"/>
          <w:sz w:val="24"/>
          <w:szCs w:val="24"/>
          <w:lang w:val="fr-FR"/>
        </w:rPr>
      </w:pPr>
    </w:p>
    <w:p w14:paraId="71008700" w14:textId="77777777" w:rsidR="00805333" w:rsidRPr="00AD3A6F" w:rsidRDefault="00805333" w:rsidP="00805333">
      <w:pPr>
        <w:keepNext w:val="0"/>
        <w:widowControl w:val="0"/>
        <w:jc w:val="left"/>
        <w:rPr>
          <w:rFonts w:ascii="Times New Roman" w:hAnsi="Times New Roman"/>
          <w:color w:val="000000" w:themeColor="text1"/>
          <w:sz w:val="24"/>
          <w:szCs w:val="24"/>
          <w:lang w:val="fr-FR"/>
        </w:rPr>
      </w:pPr>
    </w:p>
    <w:p w14:paraId="3C47F8C5" w14:textId="77777777" w:rsidR="00805333" w:rsidRPr="00AD3A6F" w:rsidRDefault="00805333" w:rsidP="00805333">
      <w:pPr>
        <w:keepNext w:val="0"/>
        <w:widowControl w:val="0"/>
        <w:jc w:val="left"/>
        <w:rPr>
          <w:rFonts w:ascii="Times New Roman" w:hAnsi="Times New Roman"/>
          <w:color w:val="000000" w:themeColor="text1"/>
          <w:sz w:val="24"/>
          <w:szCs w:val="24"/>
          <w:lang w:val="fr-FR"/>
        </w:rPr>
      </w:pPr>
    </w:p>
    <w:p w14:paraId="301F7B74" w14:textId="77777777" w:rsidR="00805333" w:rsidRPr="00AD3A6F" w:rsidRDefault="00805333" w:rsidP="00805333">
      <w:pPr>
        <w:keepNext w:val="0"/>
        <w:widowControl w:val="0"/>
        <w:jc w:val="left"/>
        <w:rPr>
          <w:rFonts w:ascii="Times New Roman" w:hAnsi="Times New Roman"/>
          <w:color w:val="000000" w:themeColor="text1"/>
          <w:sz w:val="24"/>
          <w:szCs w:val="24"/>
          <w:lang w:val="fr-FR"/>
        </w:rPr>
      </w:pPr>
      <w:proofErr w:type="spellStart"/>
      <w:r w:rsidRPr="00AD3A6F">
        <w:rPr>
          <w:rFonts w:ascii="Times New Roman" w:hAnsi="Times New Roman"/>
          <w:color w:val="000000" w:themeColor="text1"/>
          <w:sz w:val="24"/>
          <w:szCs w:val="24"/>
          <w:lang w:val="fr-FR"/>
        </w:rPr>
        <w:t>Between</w:t>
      </w:r>
      <w:proofErr w:type="spellEnd"/>
    </w:p>
    <w:p w14:paraId="42CFDB78" w14:textId="77777777" w:rsidR="00805333" w:rsidRPr="00AD3A6F" w:rsidRDefault="00805333" w:rsidP="00805333">
      <w:pPr>
        <w:keepNext w:val="0"/>
        <w:widowControl w:val="0"/>
        <w:tabs>
          <w:tab w:val="clear" w:pos="567"/>
          <w:tab w:val="left" w:pos="0"/>
          <w:tab w:val="left" w:pos="396"/>
          <w:tab w:val="left" w:pos="565"/>
          <w:tab w:val="left" w:pos="624"/>
          <w:tab w:val="left" w:pos="1152"/>
          <w:tab w:val="left" w:pos="1728"/>
          <w:tab w:val="left" w:pos="2304"/>
          <w:tab w:val="left" w:pos="2880"/>
          <w:tab w:val="left" w:pos="3456"/>
          <w:tab w:val="left" w:pos="3600"/>
        </w:tabs>
        <w:suppressAutoHyphens/>
        <w:rPr>
          <w:rFonts w:ascii="Times New Roman" w:hAnsi="Times New Roman"/>
          <w:color w:val="000000" w:themeColor="text1"/>
          <w:spacing w:val="-3"/>
          <w:sz w:val="24"/>
          <w:szCs w:val="24"/>
          <w:lang w:val="fr-FR"/>
        </w:rPr>
      </w:pPr>
    </w:p>
    <w:p w14:paraId="3B236BA0" w14:textId="77777777" w:rsidR="00805333" w:rsidRPr="00AD3A6F" w:rsidRDefault="00805333" w:rsidP="00805333">
      <w:pPr>
        <w:keepNext w:val="0"/>
        <w:widowControl w:val="0"/>
        <w:tabs>
          <w:tab w:val="clear" w:pos="567"/>
          <w:tab w:val="left" w:pos="0"/>
          <w:tab w:val="left" w:pos="396"/>
          <w:tab w:val="left" w:pos="565"/>
          <w:tab w:val="left" w:pos="624"/>
          <w:tab w:val="left" w:pos="1152"/>
          <w:tab w:val="left" w:pos="1728"/>
          <w:tab w:val="left" w:pos="2304"/>
          <w:tab w:val="left" w:pos="2880"/>
          <w:tab w:val="left" w:pos="3456"/>
          <w:tab w:val="left" w:pos="3600"/>
        </w:tabs>
        <w:suppressAutoHyphens/>
        <w:rPr>
          <w:rFonts w:ascii="Times New Roman" w:hAnsi="Times New Roman"/>
          <w:color w:val="000000" w:themeColor="text1"/>
          <w:spacing w:val="-3"/>
          <w:sz w:val="24"/>
          <w:szCs w:val="24"/>
          <w:lang w:val="fr-FR"/>
        </w:rPr>
      </w:pPr>
      <w:r w:rsidRPr="00AD3A6F">
        <w:rPr>
          <w:rFonts w:ascii="Times New Roman" w:hAnsi="Times New Roman"/>
          <w:b/>
          <w:color w:val="000000" w:themeColor="text1"/>
          <w:spacing w:val="-3"/>
          <w:sz w:val="24"/>
          <w:szCs w:val="24"/>
          <w:lang w:val="fr-FR"/>
        </w:rPr>
        <w:t>OFFICE NATIONAL D'ETUDES ET DE RECHERCHES AEROSPATIALES</w:t>
      </w:r>
      <w:r w:rsidRPr="00AD3A6F">
        <w:rPr>
          <w:rFonts w:ascii="Times New Roman" w:hAnsi="Times New Roman"/>
          <w:color w:val="000000" w:themeColor="text1"/>
          <w:spacing w:val="-3"/>
          <w:sz w:val="24"/>
          <w:szCs w:val="24"/>
          <w:lang w:val="fr-FR"/>
        </w:rPr>
        <w:t>,</w:t>
      </w:r>
    </w:p>
    <w:p w14:paraId="58E4BB94" w14:textId="77777777" w:rsidR="00805333" w:rsidRPr="00AD3A6F" w:rsidRDefault="00805333" w:rsidP="00805333">
      <w:pPr>
        <w:keepNext w:val="0"/>
        <w:widowControl w:val="0"/>
        <w:tabs>
          <w:tab w:val="clear" w:pos="567"/>
          <w:tab w:val="left" w:pos="0"/>
          <w:tab w:val="left" w:pos="396"/>
          <w:tab w:val="left" w:pos="565"/>
          <w:tab w:val="left" w:pos="624"/>
          <w:tab w:val="left" w:pos="1152"/>
          <w:tab w:val="left" w:pos="1728"/>
          <w:tab w:val="left" w:pos="2304"/>
          <w:tab w:val="left" w:pos="2880"/>
          <w:tab w:val="left" w:pos="3456"/>
          <w:tab w:val="left" w:pos="3600"/>
        </w:tabs>
        <w:suppressAutoHyphens/>
        <w:rPr>
          <w:rFonts w:ascii="Times New Roman" w:hAnsi="Times New Roman"/>
          <w:color w:val="000000" w:themeColor="text1"/>
          <w:spacing w:val="-3"/>
          <w:sz w:val="24"/>
          <w:szCs w:val="24"/>
        </w:rPr>
      </w:pPr>
      <w:r w:rsidRPr="00AD3A6F">
        <w:rPr>
          <w:rFonts w:ascii="Times New Roman" w:hAnsi="Times New Roman"/>
          <w:color w:val="000000" w:themeColor="text1"/>
          <w:spacing w:val="-3"/>
          <w:sz w:val="24"/>
          <w:szCs w:val="24"/>
        </w:rPr>
        <w:t>a French Agency (</w:t>
      </w:r>
      <w:proofErr w:type="spellStart"/>
      <w:r w:rsidRPr="00AD3A6F">
        <w:rPr>
          <w:rFonts w:ascii="Times New Roman" w:hAnsi="Times New Roman"/>
          <w:color w:val="000000" w:themeColor="text1"/>
          <w:spacing w:val="-3"/>
          <w:sz w:val="24"/>
          <w:szCs w:val="24"/>
        </w:rPr>
        <w:t>Etablissement</w:t>
      </w:r>
      <w:proofErr w:type="spellEnd"/>
      <w:r w:rsidRPr="00AD3A6F">
        <w:rPr>
          <w:rFonts w:ascii="Times New Roman" w:hAnsi="Times New Roman"/>
          <w:color w:val="000000" w:themeColor="text1"/>
          <w:spacing w:val="-3"/>
          <w:sz w:val="24"/>
          <w:szCs w:val="24"/>
        </w:rPr>
        <w:t xml:space="preserve"> Public à </w:t>
      </w:r>
      <w:proofErr w:type="spellStart"/>
      <w:r w:rsidRPr="00AD3A6F">
        <w:rPr>
          <w:rFonts w:ascii="Times New Roman" w:hAnsi="Times New Roman"/>
          <w:color w:val="000000" w:themeColor="text1"/>
          <w:spacing w:val="-3"/>
          <w:sz w:val="24"/>
          <w:szCs w:val="24"/>
        </w:rPr>
        <w:t>caractère</w:t>
      </w:r>
      <w:proofErr w:type="spellEnd"/>
      <w:r w:rsidRPr="00AD3A6F">
        <w:rPr>
          <w:rFonts w:ascii="Times New Roman" w:hAnsi="Times New Roman"/>
          <w:color w:val="000000" w:themeColor="text1"/>
          <w:spacing w:val="-3"/>
          <w:sz w:val="24"/>
          <w:szCs w:val="24"/>
        </w:rPr>
        <w:t xml:space="preserve"> </w:t>
      </w:r>
      <w:proofErr w:type="spellStart"/>
      <w:r w:rsidRPr="00AD3A6F">
        <w:rPr>
          <w:rFonts w:ascii="Times New Roman" w:hAnsi="Times New Roman"/>
          <w:color w:val="000000" w:themeColor="text1"/>
          <w:spacing w:val="-3"/>
          <w:sz w:val="24"/>
          <w:szCs w:val="24"/>
        </w:rPr>
        <w:t>Industriel</w:t>
      </w:r>
      <w:proofErr w:type="spellEnd"/>
      <w:r w:rsidRPr="00AD3A6F">
        <w:rPr>
          <w:rFonts w:ascii="Times New Roman" w:hAnsi="Times New Roman"/>
          <w:color w:val="000000" w:themeColor="text1"/>
          <w:spacing w:val="-3"/>
          <w:sz w:val="24"/>
          <w:szCs w:val="24"/>
        </w:rPr>
        <w:t xml:space="preserve"> et Commercial) registered with the </w:t>
      </w:r>
      <w:proofErr w:type="spellStart"/>
      <w:r w:rsidRPr="00AD3A6F">
        <w:rPr>
          <w:rFonts w:ascii="Times New Roman" w:hAnsi="Times New Roman"/>
          <w:color w:val="000000" w:themeColor="text1"/>
          <w:spacing w:val="-3"/>
          <w:sz w:val="24"/>
          <w:szCs w:val="24"/>
        </w:rPr>
        <w:t>Evry</w:t>
      </w:r>
      <w:proofErr w:type="spellEnd"/>
      <w:r w:rsidRPr="00AD3A6F">
        <w:rPr>
          <w:rFonts w:ascii="Times New Roman" w:hAnsi="Times New Roman"/>
          <w:color w:val="000000" w:themeColor="text1"/>
          <w:spacing w:val="-3"/>
          <w:sz w:val="24"/>
          <w:szCs w:val="24"/>
        </w:rPr>
        <w:t xml:space="preserve"> commercial and </w:t>
      </w:r>
      <w:proofErr w:type="gramStart"/>
      <w:r w:rsidRPr="00AD3A6F">
        <w:rPr>
          <w:rFonts w:ascii="Times New Roman" w:hAnsi="Times New Roman"/>
          <w:color w:val="000000" w:themeColor="text1"/>
          <w:spacing w:val="-3"/>
          <w:sz w:val="24"/>
          <w:szCs w:val="24"/>
        </w:rPr>
        <w:t>companies</w:t>
      </w:r>
      <w:proofErr w:type="gramEnd"/>
      <w:r w:rsidRPr="00AD3A6F">
        <w:rPr>
          <w:rFonts w:ascii="Times New Roman" w:hAnsi="Times New Roman"/>
          <w:color w:val="000000" w:themeColor="text1"/>
          <w:spacing w:val="-3"/>
          <w:sz w:val="24"/>
          <w:szCs w:val="24"/>
        </w:rPr>
        <w:t xml:space="preserve"> registry under the number 775 722 879, </w:t>
      </w:r>
      <w:r w:rsidRPr="00AD3A6F">
        <w:rPr>
          <w:rFonts w:ascii="Times New Roman" w:hAnsi="Times New Roman"/>
          <w:color w:val="000000" w:themeColor="text1"/>
          <w:sz w:val="24"/>
          <w:szCs w:val="24"/>
        </w:rPr>
        <w:t>having its head office at</w:t>
      </w:r>
      <w:r w:rsidRPr="00AD3A6F">
        <w:rPr>
          <w:rFonts w:ascii="Times New Roman" w:hAnsi="Times New Roman"/>
          <w:color w:val="000000" w:themeColor="text1"/>
          <w:spacing w:val="-3"/>
          <w:sz w:val="24"/>
          <w:szCs w:val="24"/>
        </w:rPr>
        <w:t xml:space="preserve"> Chemin de la Hunière PALAISEAU</w:t>
      </w:r>
      <w:r w:rsidR="00906A89">
        <w:rPr>
          <w:rFonts w:ascii="Times New Roman" w:hAnsi="Times New Roman"/>
          <w:color w:val="000000" w:themeColor="text1"/>
          <w:spacing w:val="-3"/>
          <w:sz w:val="24"/>
          <w:szCs w:val="24"/>
        </w:rPr>
        <w:t xml:space="preserve"> (91120)</w:t>
      </w:r>
      <w:r w:rsidRPr="00AD3A6F">
        <w:rPr>
          <w:rFonts w:ascii="Times New Roman" w:hAnsi="Times New Roman"/>
          <w:color w:val="000000" w:themeColor="text1"/>
          <w:spacing w:val="-3"/>
          <w:sz w:val="24"/>
          <w:szCs w:val="24"/>
        </w:rPr>
        <w:t xml:space="preserve"> - FRANCE </w:t>
      </w:r>
    </w:p>
    <w:p w14:paraId="59FD1087" w14:textId="77777777" w:rsidR="00805333" w:rsidRPr="00AD3A6F" w:rsidRDefault="00805333" w:rsidP="00805333">
      <w:pPr>
        <w:keepNext w:val="0"/>
        <w:widowControl w:val="0"/>
        <w:tabs>
          <w:tab w:val="clear" w:pos="567"/>
          <w:tab w:val="left" w:pos="0"/>
          <w:tab w:val="left" w:pos="396"/>
          <w:tab w:val="left" w:pos="565"/>
          <w:tab w:val="left" w:pos="624"/>
          <w:tab w:val="left" w:pos="1152"/>
          <w:tab w:val="left" w:pos="1728"/>
          <w:tab w:val="left" w:pos="2304"/>
          <w:tab w:val="left" w:pos="2880"/>
          <w:tab w:val="left" w:pos="3456"/>
          <w:tab w:val="left" w:pos="3600"/>
        </w:tabs>
        <w:suppressAutoHyphens/>
        <w:rPr>
          <w:rFonts w:ascii="Times New Roman" w:hAnsi="Times New Roman"/>
          <w:color w:val="000000" w:themeColor="text1"/>
          <w:spacing w:val="-3"/>
          <w:sz w:val="24"/>
          <w:szCs w:val="24"/>
        </w:rPr>
      </w:pPr>
    </w:p>
    <w:p w14:paraId="5C6FFD3B" w14:textId="77777777" w:rsidR="004B5F62" w:rsidRPr="00AD3A6F" w:rsidRDefault="004B5F62" w:rsidP="004B5F62">
      <w:pPr>
        <w:widowControl w:val="0"/>
        <w:tabs>
          <w:tab w:val="clear" w:pos="567"/>
          <w:tab w:val="left" w:pos="0"/>
          <w:tab w:val="left" w:pos="396"/>
          <w:tab w:val="left" w:pos="565"/>
          <w:tab w:val="left" w:pos="624"/>
          <w:tab w:val="left" w:pos="1152"/>
          <w:tab w:val="left" w:pos="1728"/>
          <w:tab w:val="left" w:pos="2304"/>
          <w:tab w:val="left" w:pos="2880"/>
          <w:tab w:val="left" w:pos="3456"/>
          <w:tab w:val="left" w:pos="3600"/>
        </w:tabs>
        <w:suppressAutoHyphens/>
        <w:rPr>
          <w:rFonts w:ascii="Times New Roman" w:hAnsi="Times New Roman"/>
          <w:spacing w:val="-3"/>
          <w:sz w:val="24"/>
          <w:szCs w:val="24"/>
        </w:rPr>
      </w:pPr>
      <w:r w:rsidRPr="00AD3A6F">
        <w:rPr>
          <w:rFonts w:ascii="Times New Roman" w:hAnsi="Times New Roman"/>
          <w:spacing w:val="-3"/>
          <w:sz w:val="24"/>
          <w:szCs w:val="24"/>
        </w:rPr>
        <w:t xml:space="preserve">duly represented by Ms Magali </w:t>
      </w:r>
      <w:proofErr w:type="spellStart"/>
      <w:r w:rsidRPr="00AD3A6F">
        <w:rPr>
          <w:rFonts w:ascii="Times New Roman" w:hAnsi="Times New Roman"/>
          <w:spacing w:val="-3"/>
          <w:sz w:val="24"/>
          <w:szCs w:val="24"/>
        </w:rPr>
        <w:t>Charil</w:t>
      </w:r>
      <w:proofErr w:type="spellEnd"/>
      <w:r w:rsidRPr="00AD3A6F">
        <w:rPr>
          <w:rFonts w:ascii="Times New Roman" w:hAnsi="Times New Roman"/>
          <w:spacing w:val="-3"/>
          <w:sz w:val="24"/>
          <w:szCs w:val="24"/>
        </w:rPr>
        <w:t xml:space="preserve"> de </w:t>
      </w:r>
      <w:proofErr w:type="spellStart"/>
      <w:r w:rsidRPr="00AD3A6F">
        <w:rPr>
          <w:rFonts w:ascii="Times New Roman" w:hAnsi="Times New Roman"/>
          <w:spacing w:val="-3"/>
          <w:sz w:val="24"/>
          <w:szCs w:val="24"/>
        </w:rPr>
        <w:t>Villanfray</w:t>
      </w:r>
      <w:proofErr w:type="spellEnd"/>
      <w:r w:rsidRPr="00AD3A6F">
        <w:rPr>
          <w:rFonts w:ascii="Times New Roman" w:hAnsi="Times New Roman"/>
          <w:spacing w:val="-3"/>
          <w:sz w:val="24"/>
          <w:szCs w:val="24"/>
        </w:rPr>
        <w:t>, acting as Legal Director,</w:t>
      </w:r>
    </w:p>
    <w:p w14:paraId="4F52B9BE" w14:textId="77777777" w:rsidR="00805333" w:rsidRPr="00AD3A6F" w:rsidRDefault="00805333" w:rsidP="00805333">
      <w:pPr>
        <w:keepNext w:val="0"/>
        <w:widowControl w:val="0"/>
        <w:rPr>
          <w:rFonts w:ascii="Times New Roman" w:hAnsi="Times New Roman"/>
          <w:color w:val="000000" w:themeColor="text1"/>
          <w:sz w:val="24"/>
          <w:szCs w:val="24"/>
        </w:rPr>
      </w:pPr>
    </w:p>
    <w:p w14:paraId="33AC8AC9" w14:textId="77777777" w:rsidR="00805333" w:rsidRPr="00AD3A6F" w:rsidRDefault="00805333" w:rsidP="00805333">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hereinafter referred to as "</w:t>
      </w:r>
      <w:r w:rsidRPr="00AD3A6F">
        <w:rPr>
          <w:rFonts w:ascii="Times New Roman" w:hAnsi="Times New Roman"/>
          <w:b/>
          <w:color w:val="000000" w:themeColor="text1"/>
          <w:sz w:val="24"/>
          <w:szCs w:val="24"/>
        </w:rPr>
        <w:t>ONERA</w:t>
      </w:r>
      <w:r w:rsidRPr="00AD3A6F">
        <w:rPr>
          <w:rFonts w:ascii="Times New Roman" w:hAnsi="Times New Roman"/>
          <w:color w:val="000000" w:themeColor="text1"/>
          <w:sz w:val="24"/>
          <w:szCs w:val="24"/>
        </w:rPr>
        <w:t>"</w:t>
      </w:r>
    </w:p>
    <w:p w14:paraId="7D5515E9" w14:textId="77777777" w:rsidR="00805333" w:rsidRPr="00AD3A6F" w:rsidRDefault="00805333" w:rsidP="00805333">
      <w:pPr>
        <w:keepNext w:val="0"/>
        <w:widowControl w:val="0"/>
        <w:rPr>
          <w:rFonts w:ascii="Times New Roman" w:hAnsi="Times New Roman"/>
          <w:color w:val="000000" w:themeColor="text1"/>
          <w:sz w:val="24"/>
          <w:szCs w:val="24"/>
        </w:rPr>
      </w:pPr>
    </w:p>
    <w:p w14:paraId="44368421" w14:textId="77777777" w:rsidR="00805333" w:rsidRPr="00AD3A6F" w:rsidRDefault="00805333" w:rsidP="00805333">
      <w:pPr>
        <w:keepNext w:val="0"/>
        <w:widowControl w:val="0"/>
        <w:rPr>
          <w:rFonts w:ascii="Times New Roman" w:hAnsi="Times New Roman"/>
          <w:color w:val="000000" w:themeColor="text1"/>
          <w:sz w:val="24"/>
          <w:szCs w:val="24"/>
        </w:rPr>
      </w:pPr>
    </w:p>
    <w:p w14:paraId="7A77C2D2" w14:textId="77777777" w:rsidR="00A74AE6" w:rsidRPr="00AD3A6F" w:rsidRDefault="00A74AE6" w:rsidP="00A74AE6">
      <w:pPr>
        <w:keepNext w:val="0"/>
        <w:widowControl w:val="0"/>
        <w:jc w:val="right"/>
        <w:rPr>
          <w:rFonts w:ascii="Times New Roman" w:hAnsi="Times New Roman"/>
          <w:color w:val="000000" w:themeColor="text1"/>
          <w:sz w:val="24"/>
          <w:szCs w:val="24"/>
        </w:rPr>
      </w:pPr>
      <w:r w:rsidRPr="00AD3A6F">
        <w:rPr>
          <w:rFonts w:ascii="Times New Roman" w:hAnsi="Times New Roman"/>
          <w:color w:val="000000" w:themeColor="text1"/>
          <w:sz w:val="24"/>
          <w:szCs w:val="24"/>
        </w:rPr>
        <w:tab/>
      </w:r>
      <w:r w:rsidRPr="00AD3A6F">
        <w:rPr>
          <w:rFonts w:ascii="Times New Roman" w:hAnsi="Times New Roman"/>
          <w:color w:val="000000" w:themeColor="text1"/>
          <w:sz w:val="24"/>
          <w:szCs w:val="24"/>
        </w:rPr>
        <w:tab/>
      </w:r>
      <w:r w:rsidRPr="00AD3A6F">
        <w:rPr>
          <w:rFonts w:ascii="Times New Roman" w:hAnsi="Times New Roman"/>
          <w:color w:val="000000" w:themeColor="text1"/>
          <w:sz w:val="24"/>
          <w:szCs w:val="24"/>
        </w:rPr>
        <w:tab/>
      </w:r>
      <w:r w:rsidRPr="00AD3A6F">
        <w:rPr>
          <w:rFonts w:ascii="Times New Roman" w:hAnsi="Times New Roman"/>
          <w:color w:val="000000" w:themeColor="text1"/>
          <w:sz w:val="24"/>
          <w:szCs w:val="24"/>
        </w:rPr>
        <w:tab/>
      </w:r>
      <w:r w:rsidRPr="00AD3A6F">
        <w:rPr>
          <w:rFonts w:ascii="Times New Roman" w:hAnsi="Times New Roman"/>
          <w:color w:val="000000" w:themeColor="text1"/>
          <w:sz w:val="24"/>
          <w:szCs w:val="24"/>
        </w:rPr>
        <w:tab/>
        <w:t>On the fi</w:t>
      </w:r>
      <w:r w:rsidR="005905A3">
        <w:rPr>
          <w:rFonts w:ascii="Times New Roman" w:hAnsi="Times New Roman"/>
          <w:color w:val="000000" w:themeColor="text1"/>
          <w:sz w:val="24"/>
          <w:szCs w:val="24"/>
        </w:rPr>
        <w:t>r</w:t>
      </w:r>
      <w:r w:rsidRPr="00AD3A6F">
        <w:rPr>
          <w:rFonts w:ascii="Times New Roman" w:hAnsi="Times New Roman"/>
          <w:color w:val="000000" w:themeColor="text1"/>
          <w:sz w:val="24"/>
          <w:szCs w:val="24"/>
        </w:rPr>
        <w:t>st part</w:t>
      </w:r>
    </w:p>
    <w:p w14:paraId="5F79F483" w14:textId="77777777" w:rsidR="00A74AE6" w:rsidRPr="00AD3A6F" w:rsidRDefault="00A74AE6" w:rsidP="00805333">
      <w:pPr>
        <w:keepNext w:val="0"/>
        <w:widowControl w:val="0"/>
        <w:rPr>
          <w:rFonts w:ascii="Times New Roman" w:hAnsi="Times New Roman"/>
          <w:color w:val="000000" w:themeColor="text1"/>
          <w:sz w:val="24"/>
          <w:szCs w:val="24"/>
        </w:rPr>
      </w:pPr>
    </w:p>
    <w:p w14:paraId="64A63A1A" w14:textId="77777777" w:rsidR="00A74AE6" w:rsidRPr="00AD3A6F" w:rsidRDefault="00A74AE6" w:rsidP="00805333">
      <w:pPr>
        <w:keepNext w:val="0"/>
        <w:widowControl w:val="0"/>
        <w:rPr>
          <w:rFonts w:ascii="Times New Roman" w:hAnsi="Times New Roman"/>
          <w:color w:val="000000" w:themeColor="text1"/>
          <w:sz w:val="24"/>
          <w:szCs w:val="24"/>
        </w:rPr>
      </w:pPr>
    </w:p>
    <w:p w14:paraId="580FE297" w14:textId="77777777" w:rsidR="00805333" w:rsidRPr="00AD3A6F" w:rsidRDefault="00805333" w:rsidP="00805333">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and,</w:t>
      </w:r>
    </w:p>
    <w:p w14:paraId="7474B150" w14:textId="77777777" w:rsidR="00805333" w:rsidRPr="00AD3A6F" w:rsidRDefault="00805333" w:rsidP="00805333">
      <w:pPr>
        <w:keepNext w:val="0"/>
        <w:widowControl w:val="0"/>
        <w:rPr>
          <w:rFonts w:ascii="Times New Roman" w:hAnsi="Times New Roman"/>
          <w:color w:val="000000" w:themeColor="text1"/>
          <w:sz w:val="24"/>
          <w:szCs w:val="24"/>
        </w:rPr>
      </w:pPr>
    </w:p>
    <w:p w14:paraId="3BC350EF" w14:textId="77777777" w:rsidR="00A74AE6" w:rsidRPr="00AD3A6F" w:rsidRDefault="00A74AE6" w:rsidP="00A74AE6">
      <w:pPr>
        <w:keepNext w:val="0"/>
        <w:widowControl w:val="0"/>
        <w:rPr>
          <w:rFonts w:ascii="Times New Roman" w:hAnsi="Times New Roman"/>
          <w:b/>
          <w:sz w:val="24"/>
          <w:szCs w:val="24"/>
        </w:rPr>
      </w:pPr>
    </w:p>
    <w:p w14:paraId="4F04B8DD" w14:textId="77777777" w:rsidR="00A74AE6" w:rsidRPr="00AD3A6F" w:rsidRDefault="00A74AE6" w:rsidP="00A74AE6">
      <w:pPr>
        <w:keepNext w:val="0"/>
        <w:widowControl w:val="0"/>
        <w:rPr>
          <w:rFonts w:ascii="Times New Roman" w:hAnsi="Times New Roman"/>
          <w:b/>
          <w:sz w:val="24"/>
          <w:szCs w:val="24"/>
        </w:rPr>
      </w:pPr>
      <w:commentRangeStart w:id="0"/>
      <w:r w:rsidRPr="00856258">
        <w:rPr>
          <w:rFonts w:ascii="Times New Roman" w:hAnsi="Times New Roman"/>
          <w:b/>
          <w:sz w:val="24"/>
          <w:szCs w:val="24"/>
          <w:highlight w:val="yellow"/>
        </w:rPr>
        <w:t>XXX</w:t>
      </w:r>
      <w:commentRangeEnd w:id="0"/>
      <w:r w:rsidR="00856258">
        <w:rPr>
          <w:rStyle w:val="Marquedecommentaire"/>
        </w:rPr>
        <w:commentReference w:id="0"/>
      </w:r>
    </w:p>
    <w:p w14:paraId="0334E08A" w14:textId="77777777" w:rsidR="00A74AE6" w:rsidRPr="00AD3A6F" w:rsidRDefault="00A74AE6" w:rsidP="00A74AE6">
      <w:pPr>
        <w:keepNext w:val="0"/>
        <w:widowControl w:val="0"/>
        <w:rPr>
          <w:rFonts w:ascii="Times New Roman" w:hAnsi="Times New Roman"/>
          <w:sz w:val="24"/>
          <w:szCs w:val="24"/>
          <w:lang w:val="en-US"/>
        </w:rPr>
      </w:pPr>
      <w:r w:rsidRPr="00AD3A6F">
        <w:rPr>
          <w:rFonts w:ascii="Times New Roman" w:hAnsi="Times New Roman"/>
          <w:sz w:val="24"/>
          <w:szCs w:val="24"/>
        </w:rPr>
        <w:t xml:space="preserve">a </w:t>
      </w:r>
      <w:r w:rsidRPr="00856258">
        <w:rPr>
          <w:rFonts w:ascii="Times New Roman" w:hAnsi="Times New Roman"/>
          <w:sz w:val="24"/>
          <w:szCs w:val="24"/>
          <w:highlight w:val="yellow"/>
        </w:rPr>
        <w:t>___</w:t>
      </w:r>
      <w:r w:rsidRPr="00AD3A6F">
        <w:rPr>
          <w:rFonts w:ascii="Times New Roman" w:hAnsi="Times New Roman"/>
          <w:sz w:val="24"/>
          <w:szCs w:val="24"/>
          <w:lang w:val="en-US"/>
        </w:rPr>
        <w:t xml:space="preserve"> Company, registered with [place and number of </w:t>
      </w:r>
      <w:proofErr w:type="gramStart"/>
      <w:r w:rsidRPr="00AD3A6F">
        <w:rPr>
          <w:rFonts w:ascii="Times New Roman" w:hAnsi="Times New Roman"/>
          <w:sz w:val="24"/>
          <w:szCs w:val="24"/>
          <w:lang w:val="en-US"/>
        </w:rPr>
        <w:t>registration</w:t>
      </w:r>
      <w:proofErr w:type="gramEnd"/>
      <w:r w:rsidRPr="00AD3A6F">
        <w:rPr>
          <w:rFonts w:ascii="Times New Roman" w:hAnsi="Times New Roman"/>
          <w:sz w:val="24"/>
          <w:szCs w:val="24"/>
          <w:lang w:val="en-US"/>
        </w:rPr>
        <w:t>], having its head office at:</w:t>
      </w:r>
    </w:p>
    <w:p w14:paraId="1E96B0FA" w14:textId="77777777" w:rsidR="00A74AE6" w:rsidRPr="00AD3A6F" w:rsidRDefault="00A74AE6" w:rsidP="00A74AE6">
      <w:pPr>
        <w:keepNext w:val="0"/>
        <w:widowControl w:val="0"/>
        <w:rPr>
          <w:rFonts w:ascii="Times New Roman" w:hAnsi="Times New Roman"/>
          <w:sz w:val="24"/>
          <w:szCs w:val="24"/>
          <w:lang w:val="en-US"/>
        </w:rPr>
      </w:pPr>
    </w:p>
    <w:p w14:paraId="16102C0F" w14:textId="77777777" w:rsidR="00A74AE6" w:rsidRPr="00856258" w:rsidRDefault="00A74AE6" w:rsidP="00A74AE6">
      <w:pPr>
        <w:keepNext w:val="0"/>
        <w:widowControl w:val="0"/>
        <w:rPr>
          <w:rFonts w:ascii="Times New Roman" w:hAnsi="Times New Roman"/>
          <w:sz w:val="24"/>
          <w:szCs w:val="24"/>
          <w:highlight w:val="yellow"/>
          <w:lang w:val="en-US"/>
        </w:rPr>
      </w:pPr>
      <w:r w:rsidRPr="00856258">
        <w:rPr>
          <w:rFonts w:ascii="Times New Roman" w:hAnsi="Times New Roman"/>
          <w:sz w:val="24"/>
          <w:szCs w:val="24"/>
          <w:highlight w:val="yellow"/>
          <w:lang w:val="en-US"/>
        </w:rPr>
        <w:t>___</w:t>
      </w:r>
    </w:p>
    <w:p w14:paraId="0576FFA3" w14:textId="77777777" w:rsidR="00A74AE6" w:rsidRPr="00AD3A6F" w:rsidRDefault="00A74AE6" w:rsidP="00A74AE6">
      <w:pPr>
        <w:keepNext w:val="0"/>
        <w:widowControl w:val="0"/>
        <w:rPr>
          <w:rFonts w:ascii="Times New Roman" w:hAnsi="Times New Roman"/>
          <w:sz w:val="24"/>
          <w:szCs w:val="24"/>
        </w:rPr>
      </w:pPr>
      <w:r w:rsidRPr="00856258">
        <w:rPr>
          <w:rFonts w:ascii="Times New Roman" w:hAnsi="Times New Roman"/>
          <w:sz w:val="24"/>
          <w:szCs w:val="24"/>
          <w:highlight w:val="yellow"/>
          <w:lang w:val="en-US"/>
        </w:rPr>
        <w:t>___,</w:t>
      </w:r>
    </w:p>
    <w:p w14:paraId="4139CEEE" w14:textId="77777777" w:rsidR="00A74AE6" w:rsidRPr="00AD3A6F" w:rsidRDefault="00A74AE6" w:rsidP="00A74AE6">
      <w:pPr>
        <w:keepNext w:val="0"/>
        <w:widowControl w:val="0"/>
        <w:rPr>
          <w:rFonts w:ascii="Times New Roman" w:hAnsi="Times New Roman"/>
          <w:sz w:val="24"/>
          <w:szCs w:val="24"/>
        </w:rPr>
      </w:pPr>
    </w:p>
    <w:p w14:paraId="61C45B92" w14:textId="77777777" w:rsidR="00A74AE6" w:rsidRPr="00AD3A6F" w:rsidRDefault="00A74AE6" w:rsidP="00A74AE6">
      <w:pPr>
        <w:keepNext w:val="0"/>
        <w:widowControl w:val="0"/>
        <w:rPr>
          <w:rFonts w:ascii="Times New Roman" w:hAnsi="Times New Roman"/>
          <w:sz w:val="24"/>
          <w:szCs w:val="24"/>
          <w:lang w:val="en-US"/>
        </w:rPr>
      </w:pPr>
      <w:r w:rsidRPr="00AD3A6F">
        <w:rPr>
          <w:rFonts w:ascii="Times New Roman" w:hAnsi="Times New Roman"/>
          <w:sz w:val="24"/>
          <w:szCs w:val="24"/>
          <w:lang w:val="en-US"/>
        </w:rPr>
        <w:t xml:space="preserve">duly represented by </w:t>
      </w:r>
      <w:r w:rsidRPr="00856258">
        <w:rPr>
          <w:rFonts w:ascii="Times New Roman" w:hAnsi="Times New Roman"/>
          <w:sz w:val="24"/>
          <w:szCs w:val="24"/>
          <w:highlight w:val="yellow"/>
          <w:lang w:val="en-US"/>
        </w:rPr>
        <w:t>________________________</w:t>
      </w:r>
    </w:p>
    <w:p w14:paraId="44F9EB72" w14:textId="77777777" w:rsidR="00A74AE6" w:rsidRPr="00AD3A6F" w:rsidRDefault="00A74AE6" w:rsidP="00A74AE6">
      <w:pPr>
        <w:keepNext w:val="0"/>
        <w:widowControl w:val="0"/>
        <w:rPr>
          <w:rFonts w:ascii="Times New Roman" w:hAnsi="Times New Roman"/>
          <w:sz w:val="24"/>
          <w:szCs w:val="24"/>
        </w:rPr>
      </w:pPr>
    </w:p>
    <w:p w14:paraId="42CA5479" w14:textId="77777777" w:rsidR="00A74AE6" w:rsidRPr="00AD3A6F" w:rsidRDefault="00A74AE6" w:rsidP="00A74AE6">
      <w:pPr>
        <w:keepNext w:val="0"/>
        <w:widowControl w:val="0"/>
        <w:rPr>
          <w:rFonts w:ascii="Times New Roman" w:hAnsi="Times New Roman"/>
          <w:sz w:val="24"/>
          <w:szCs w:val="24"/>
        </w:rPr>
      </w:pPr>
      <w:r w:rsidRPr="00AD3A6F">
        <w:rPr>
          <w:rFonts w:ascii="Times New Roman" w:hAnsi="Times New Roman"/>
          <w:sz w:val="24"/>
          <w:szCs w:val="24"/>
        </w:rPr>
        <w:t xml:space="preserve">hereinafter referred to as </w:t>
      </w:r>
      <w:r w:rsidRPr="00856258">
        <w:rPr>
          <w:rFonts w:ascii="Times New Roman" w:hAnsi="Times New Roman"/>
          <w:sz w:val="24"/>
          <w:szCs w:val="24"/>
          <w:highlight w:val="yellow"/>
        </w:rPr>
        <w:t>"</w:t>
      </w:r>
      <w:r w:rsidRPr="00856258">
        <w:rPr>
          <w:rFonts w:ascii="Times New Roman" w:hAnsi="Times New Roman"/>
          <w:b/>
          <w:sz w:val="24"/>
          <w:szCs w:val="24"/>
          <w:highlight w:val="yellow"/>
        </w:rPr>
        <w:t>XXX</w:t>
      </w:r>
      <w:r w:rsidRPr="00856258">
        <w:rPr>
          <w:rFonts w:ascii="Times New Roman" w:hAnsi="Times New Roman"/>
          <w:sz w:val="24"/>
          <w:szCs w:val="24"/>
          <w:highlight w:val="yellow"/>
        </w:rPr>
        <w:t>"</w:t>
      </w:r>
    </w:p>
    <w:p w14:paraId="67177A8D" w14:textId="77777777" w:rsidR="00A74AE6" w:rsidRPr="00AD3A6F" w:rsidRDefault="00A74AE6" w:rsidP="00A74AE6">
      <w:pPr>
        <w:keepNext w:val="0"/>
        <w:widowControl w:val="0"/>
        <w:rPr>
          <w:rFonts w:ascii="Times New Roman" w:hAnsi="Times New Roman"/>
          <w:sz w:val="24"/>
          <w:szCs w:val="24"/>
        </w:rPr>
      </w:pPr>
    </w:p>
    <w:p w14:paraId="0AC54FD6" w14:textId="77777777" w:rsidR="00A74AE6" w:rsidRPr="00AD3A6F" w:rsidRDefault="00A74AE6" w:rsidP="00A74AE6">
      <w:pPr>
        <w:keepNext w:val="0"/>
        <w:widowControl w:val="0"/>
        <w:jc w:val="right"/>
        <w:rPr>
          <w:rFonts w:ascii="Times New Roman" w:hAnsi="Times New Roman"/>
          <w:sz w:val="24"/>
          <w:szCs w:val="24"/>
        </w:rPr>
      </w:pPr>
    </w:p>
    <w:p w14:paraId="4E948BB3" w14:textId="77777777" w:rsidR="00A74AE6" w:rsidRPr="00AD3A6F" w:rsidRDefault="00A74AE6" w:rsidP="00A74AE6">
      <w:pPr>
        <w:keepNext w:val="0"/>
        <w:widowControl w:val="0"/>
        <w:jc w:val="right"/>
        <w:rPr>
          <w:rFonts w:ascii="Times New Roman" w:hAnsi="Times New Roman"/>
          <w:sz w:val="24"/>
          <w:szCs w:val="24"/>
        </w:rPr>
      </w:pPr>
      <w:r w:rsidRPr="00AD3A6F">
        <w:rPr>
          <w:rFonts w:ascii="Times New Roman" w:hAnsi="Times New Roman"/>
          <w:sz w:val="24"/>
          <w:szCs w:val="24"/>
        </w:rPr>
        <w:t>On the second part,</w:t>
      </w:r>
    </w:p>
    <w:p w14:paraId="33C02C64" w14:textId="77777777" w:rsidR="00805333" w:rsidRPr="00AD3A6F" w:rsidRDefault="00805333" w:rsidP="00805333">
      <w:pPr>
        <w:keepNext w:val="0"/>
        <w:widowControl w:val="0"/>
        <w:tabs>
          <w:tab w:val="clear" w:pos="567"/>
        </w:tabs>
        <w:ind w:left="567" w:hanging="567"/>
        <w:rPr>
          <w:rFonts w:ascii="Times New Roman" w:hAnsi="Times New Roman"/>
          <w:color w:val="000000" w:themeColor="text1"/>
          <w:sz w:val="24"/>
          <w:szCs w:val="24"/>
        </w:rPr>
      </w:pPr>
    </w:p>
    <w:p w14:paraId="6E73D46A" w14:textId="77777777" w:rsidR="00A74AE6" w:rsidRPr="00AD3A6F" w:rsidRDefault="00A74AE6" w:rsidP="00805333">
      <w:pPr>
        <w:keepNext w:val="0"/>
        <w:widowControl w:val="0"/>
        <w:rPr>
          <w:rFonts w:ascii="Times New Roman" w:hAnsi="Times New Roman"/>
          <w:color w:val="000000" w:themeColor="text1"/>
          <w:sz w:val="24"/>
          <w:szCs w:val="24"/>
          <w:lang w:val="en-US"/>
        </w:rPr>
      </w:pPr>
    </w:p>
    <w:p w14:paraId="6CA8C969" w14:textId="77777777" w:rsidR="00A74AE6" w:rsidRPr="00AD3A6F" w:rsidRDefault="00A74AE6" w:rsidP="00805333">
      <w:pPr>
        <w:keepNext w:val="0"/>
        <w:widowControl w:val="0"/>
        <w:rPr>
          <w:rFonts w:ascii="Times New Roman" w:hAnsi="Times New Roman"/>
          <w:color w:val="000000" w:themeColor="text1"/>
          <w:sz w:val="24"/>
          <w:szCs w:val="24"/>
          <w:lang w:val="en-US"/>
        </w:rPr>
      </w:pPr>
    </w:p>
    <w:p w14:paraId="2243B85C" w14:textId="77777777" w:rsidR="00A74AE6" w:rsidRPr="00AD3A6F" w:rsidRDefault="00A74AE6" w:rsidP="00805333">
      <w:pPr>
        <w:keepNext w:val="0"/>
        <w:widowControl w:val="0"/>
        <w:rPr>
          <w:rFonts w:ascii="Times New Roman" w:hAnsi="Times New Roman"/>
          <w:color w:val="000000" w:themeColor="text1"/>
          <w:sz w:val="24"/>
          <w:szCs w:val="24"/>
          <w:lang w:val="en-US"/>
        </w:rPr>
      </w:pPr>
    </w:p>
    <w:p w14:paraId="1B04549A" w14:textId="77777777" w:rsidR="00805333" w:rsidRPr="00AD3A6F" w:rsidRDefault="00805333" w:rsidP="00805333">
      <w:pPr>
        <w:keepNext w:val="0"/>
        <w:widowControl w:val="0"/>
        <w:rPr>
          <w:rFonts w:ascii="Times New Roman" w:hAnsi="Times New Roman"/>
          <w:color w:val="000000" w:themeColor="text1"/>
          <w:sz w:val="24"/>
          <w:szCs w:val="24"/>
          <w:lang w:val="en-US"/>
        </w:rPr>
      </w:pPr>
      <w:r w:rsidRPr="00AD3A6F">
        <w:rPr>
          <w:rFonts w:ascii="Times New Roman" w:hAnsi="Times New Roman"/>
          <w:color w:val="000000" w:themeColor="text1"/>
          <w:sz w:val="24"/>
          <w:szCs w:val="24"/>
          <w:lang w:val="en-US"/>
        </w:rPr>
        <w:t xml:space="preserve">Hereinafter referred to individually as the "Party" and/or the “Discloser or the Disclosing Party” and/or the “Recipient or the Receiving Party” or collectively as the "Parties". </w:t>
      </w:r>
    </w:p>
    <w:p w14:paraId="102E4DBF" w14:textId="77777777" w:rsidR="00805333" w:rsidRPr="00AD3A6F" w:rsidRDefault="00805333" w:rsidP="00805333">
      <w:pPr>
        <w:keepNext w:val="0"/>
        <w:widowControl w:val="0"/>
        <w:rPr>
          <w:rFonts w:ascii="Times New Roman" w:hAnsi="Times New Roman"/>
          <w:color w:val="000000" w:themeColor="text1"/>
          <w:sz w:val="24"/>
          <w:szCs w:val="24"/>
          <w:lang w:val="en-US"/>
        </w:rPr>
      </w:pPr>
    </w:p>
    <w:p w14:paraId="5B695BE5" w14:textId="77777777" w:rsidR="00805333" w:rsidRPr="00AD3A6F" w:rsidRDefault="00805333" w:rsidP="00805333">
      <w:pPr>
        <w:keepNext w:val="0"/>
        <w:widowControl w:val="0"/>
        <w:rPr>
          <w:rFonts w:ascii="Times New Roman" w:hAnsi="Times New Roman"/>
          <w:color w:val="000000" w:themeColor="text1"/>
          <w:sz w:val="24"/>
          <w:szCs w:val="24"/>
          <w:lang w:val="en-US"/>
        </w:rPr>
      </w:pPr>
    </w:p>
    <w:p w14:paraId="73F75347" w14:textId="77777777" w:rsidR="00A74AE6" w:rsidRPr="00AD3A6F" w:rsidRDefault="00A74AE6" w:rsidP="00805333">
      <w:pPr>
        <w:keepNext w:val="0"/>
        <w:widowControl w:val="0"/>
        <w:rPr>
          <w:rFonts w:ascii="Times New Roman" w:hAnsi="Times New Roman"/>
          <w:color w:val="000000" w:themeColor="text1"/>
          <w:sz w:val="24"/>
          <w:szCs w:val="24"/>
          <w:lang w:val="en-US"/>
        </w:rPr>
      </w:pPr>
    </w:p>
    <w:p w14:paraId="7242CAFE" w14:textId="77777777" w:rsidR="00A74AE6" w:rsidRPr="00AD3A6F" w:rsidRDefault="00A74AE6" w:rsidP="00805333">
      <w:pPr>
        <w:keepNext w:val="0"/>
        <w:widowControl w:val="0"/>
        <w:rPr>
          <w:rFonts w:ascii="Times New Roman" w:hAnsi="Times New Roman"/>
          <w:color w:val="000000" w:themeColor="text1"/>
          <w:sz w:val="24"/>
          <w:szCs w:val="24"/>
          <w:lang w:val="en-US"/>
        </w:rPr>
      </w:pPr>
    </w:p>
    <w:p w14:paraId="07726A63" w14:textId="77777777" w:rsidR="00A74AE6" w:rsidRPr="00AD3A6F" w:rsidRDefault="00A74AE6" w:rsidP="00805333">
      <w:pPr>
        <w:keepNext w:val="0"/>
        <w:widowControl w:val="0"/>
        <w:rPr>
          <w:rFonts w:ascii="Times New Roman" w:hAnsi="Times New Roman"/>
          <w:color w:val="000000" w:themeColor="text1"/>
          <w:sz w:val="24"/>
          <w:szCs w:val="24"/>
          <w:lang w:val="en-US"/>
        </w:rPr>
      </w:pPr>
    </w:p>
    <w:p w14:paraId="4B681209" w14:textId="77777777" w:rsidR="00A74AE6" w:rsidRPr="00AD3A6F" w:rsidRDefault="00A74AE6" w:rsidP="00805333">
      <w:pPr>
        <w:keepNext w:val="0"/>
        <w:widowControl w:val="0"/>
        <w:rPr>
          <w:rFonts w:ascii="Times New Roman" w:hAnsi="Times New Roman"/>
          <w:color w:val="000000" w:themeColor="text1"/>
          <w:sz w:val="24"/>
          <w:szCs w:val="24"/>
          <w:lang w:val="en-US"/>
        </w:rPr>
      </w:pPr>
    </w:p>
    <w:p w14:paraId="7288B457" w14:textId="77777777" w:rsidR="00A74AE6" w:rsidRPr="00AD3A6F" w:rsidRDefault="00A74AE6" w:rsidP="00805333">
      <w:pPr>
        <w:keepNext w:val="0"/>
        <w:widowControl w:val="0"/>
        <w:rPr>
          <w:rFonts w:ascii="Times New Roman" w:hAnsi="Times New Roman"/>
          <w:color w:val="000000" w:themeColor="text1"/>
          <w:sz w:val="24"/>
          <w:szCs w:val="24"/>
          <w:lang w:val="en-US"/>
        </w:rPr>
      </w:pPr>
    </w:p>
    <w:p w14:paraId="017B5BFB" w14:textId="77777777" w:rsidR="00A74AE6" w:rsidRPr="00AD3A6F" w:rsidRDefault="00A74AE6" w:rsidP="00805333">
      <w:pPr>
        <w:keepNext w:val="0"/>
        <w:widowControl w:val="0"/>
        <w:rPr>
          <w:rFonts w:ascii="Times New Roman" w:hAnsi="Times New Roman"/>
          <w:color w:val="000000" w:themeColor="text1"/>
          <w:sz w:val="24"/>
          <w:szCs w:val="24"/>
          <w:lang w:val="en-US"/>
        </w:rPr>
      </w:pPr>
    </w:p>
    <w:p w14:paraId="74844EB9" w14:textId="77777777" w:rsidR="00A74AE6" w:rsidRPr="00AD3A6F" w:rsidRDefault="00A74AE6" w:rsidP="00805333">
      <w:pPr>
        <w:keepNext w:val="0"/>
        <w:widowControl w:val="0"/>
        <w:rPr>
          <w:rFonts w:ascii="Times New Roman" w:hAnsi="Times New Roman"/>
          <w:color w:val="000000" w:themeColor="text1"/>
          <w:sz w:val="24"/>
          <w:szCs w:val="24"/>
          <w:lang w:val="en-US"/>
        </w:rPr>
      </w:pPr>
    </w:p>
    <w:p w14:paraId="12CD054C" w14:textId="77777777" w:rsidR="00A74AE6" w:rsidRPr="00AD3A6F" w:rsidRDefault="00A74AE6" w:rsidP="00805333">
      <w:pPr>
        <w:keepNext w:val="0"/>
        <w:widowControl w:val="0"/>
        <w:rPr>
          <w:rFonts w:ascii="Times New Roman" w:hAnsi="Times New Roman"/>
          <w:color w:val="000000" w:themeColor="text1"/>
          <w:sz w:val="24"/>
          <w:szCs w:val="24"/>
          <w:lang w:val="en-US"/>
        </w:rPr>
      </w:pPr>
    </w:p>
    <w:p w14:paraId="5E50FDD0" w14:textId="77777777" w:rsidR="00A74AE6" w:rsidRPr="00AD3A6F" w:rsidRDefault="00A74AE6" w:rsidP="00805333">
      <w:pPr>
        <w:keepNext w:val="0"/>
        <w:widowControl w:val="0"/>
        <w:rPr>
          <w:rFonts w:ascii="Times New Roman" w:hAnsi="Times New Roman"/>
          <w:color w:val="000000" w:themeColor="text1"/>
          <w:sz w:val="24"/>
          <w:szCs w:val="24"/>
          <w:lang w:val="en-US"/>
        </w:rPr>
      </w:pPr>
    </w:p>
    <w:p w14:paraId="64260028" w14:textId="77777777" w:rsidR="00A74AE6" w:rsidRPr="00AD3A6F" w:rsidRDefault="00A74AE6" w:rsidP="00805333">
      <w:pPr>
        <w:keepNext w:val="0"/>
        <w:widowControl w:val="0"/>
        <w:rPr>
          <w:rFonts w:ascii="Times New Roman" w:hAnsi="Times New Roman"/>
          <w:color w:val="000000" w:themeColor="text1"/>
          <w:sz w:val="24"/>
          <w:szCs w:val="24"/>
          <w:lang w:val="en-US"/>
        </w:rPr>
      </w:pPr>
    </w:p>
    <w:p w14:paraId="20E0F871" w14:textId="77777777" w:rsidR="00A74AE6" w:rsidRPr="00AD3A6F" w:rsidRDefault="00A74AE6" w:rsidP="00805333">
      <w:pPr>
        <w:keepNext w:val="0"/>
        <w:widowControl w:val="0"/>
        <w:rPr>
          <w:rFonts w:ascii="Times New Roman" w:hAnsi="Times New Roman"/>
          <w:color w:val="000000" w:themeColor="text1"/>
          <w:sz w:val="24"/>
          <w:szCs w:val="24"/>
          <w:lang w:val="en-US"/>
        </w:rPr>
      </w:pPr>
    </w:p>
    <w:p w14:paraId="71A7CED4" w14:textId="77777777" w:rsidR="00805333" w:rsidRPr="00AD3A6F" w:rsidRDefault="00805333" w:rsidP="00805333">
      <w:pPr>
        <w:keepNext w:val="0"/>
        <w:widowControl w:val="0"/>
        <w:tabs>
          <w:tab w:val="clear" w:pos="567"/>
        </w:tabs>
        <w:rPr>
          <w:rFonts w:ascii="Times New Roman" w:hAnsi="Times New Roman"/>
          <w:b/>
          <w:color w:val="000000" w:themeColor="text1"/>
          <w:sz w:val="24"/>
          <w:szCs w:val="24"/>
        </w:rPr>
      </w:pPr>
      <w:r w:rsidRPr="00AD3A6F">
        <w:rPr>
          <w:rFonts w:ascii="Times New Roman" w:hAnsi="Times New Roman"/>
          <w:b/>
          <w:color w:val="000000" w:themeColor="text1"/>
          <w:sz w:val="24"/>
          <w:szCs w:val="24"/>
        </w:rPr>
        <w:t>WHEREAS</w:t>
      </w:r>
    </w:p>
    <w:p w14:paraId="4DB69BAB" w14:textId="77777777" w:rsidR="00805333" w:rsidRPr="00AD3A6F" w:rsidRDefault="00805333" w:rsidP="00805333">
      <w:pPr>
        <w:keepNext w:val="0"/>
        <w:widowControl w:val="0"/>
        <w:tabs>
          <w:tab w:val="clear" w:pos="567"/>
        </w:tabs>
        <w:ind w:left="567" w:hanging="567"/>
        <w:rPr>
          <w:rFonts w:ascii="Times New Roman" w:hAnsi="Times New Roman"/>
          <w:color w:val="000000" w:themeColor="text1"/>
          <w:sz w:val="24"/>
          <w:szCs w:val="24"/>
        </w:rPr>
      </w:pPr>
    </w:p>
    <w:p w14:paraId="717EC450" w14:textId="71F4AB5B" w:rsidR="00805333" w:rsidRPr="00AD3A6F" w:rsidRDefault="008E0E60" w:rsidP="00805333">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 xml:space="preserve">ONERA </w:t>
      </w:r>
      <w:r w:rsidR="00805333" w:rsidRPr="00AD3A6F">
        <w:rPr>
          <w:rFonts w:ascii="Times New Roman" w:hAnsi="Times New Roman"/>
          <w:color w:val="000000" w:themeColor="text1"/>
          <w:sz w:val="24"/>
          <w:szCs w:val="24"/>
        </w:rPr>
        <w:t>and</w:t>
      </w:r>
      <w:r w:rsidRPr="00AD3A6F">
        <w:rPr>
          <w:rFonts w:ascii="Times New Roman" w:hAnsi="Times New Roman"/>
          <w:color w:val="000000" w:themeColor="text1"/>
          <w:sz w:val="24"/>
          <w:szCs w:val="24"/>
        </w:rPr>
        <w:t xml:space="preserve"> </w:t>
      </w:r>
      <w:r w:rsidRPr="00856258">
        <w:rPr>
          <w:rFonts w:ascii="Times New Roman" w:hAnsi="Times New Roman"/>
          <w:color w:val="000000" w:themeColor="text1"/>
          <w:sz w:val="24"/>
          <w:szCs w:val="24"/>
          <w:highlight w:val="yellow"/>
        </w:rPr>
        <w:t>XXX</w:t>
      </w:r>
      <w:r w:rsidR="00805333" w:rsidRPr="00AD3A6F">
        <w:rPr>
          <w:rFonts w:ascii="Times New Roman" w:hAnsi="Times New Roman"/>
          <w:color w:val="000000" w:themeColor="text1"/>
          <w:sz w:val="24"/>
          <w:szCs w:val="24"/>
        </w:rPr>
        <w:t xml:space="preserve">, wish to exchange and discuss certain non-public, confidential or proprietary information concerning </w:t>
      </w:r>
      <w:r w:rsidR="00856258" w:rsidRPr="00856258">
        <w:rPr>
          <w:rFonts w:ascii="Times New Roman" w:hAnsi="Times New Roman"/>
          <w:color w:val="000000" w:themeColor="text1"/>
          <w:sz w:val="24"/>
          <w:szCs w:val="24"/>
        </w:rPr>
        <w:t xml:space="preserve">the supply of a 3 MeV proton accelerator and an associated beamline in the framework of the HERMES project for the benefit of the ONERA </w:t>
      </w:r>
      <w:proofErr w:type="spellStart"/>
      <w:r w:rsidR="00856258" w:rsidRPr="00856258">
        <w:rPr>
          <w:rFonts w:ascii="Times New Roman" w:hAnsi="Times New Roman"/>
          <w:color w:val="000000" w:themeColor="text1"/>
          <w:sz w:val="24"/>
          <w:szCs w:val="24"/>
        </w:rPr>
        <w:t>center</w:t>
      </w:r>
      <w:proofErr w:type="spellEnd"/>
      <w:r w:rsidR="00856258" w:rsidRPr="00856258">
        <w:rPr>
          <w:rFonts w:ascii="Times New Roman" w:hAnsi="Times New Roman"/>
          <w:color w:val="000000" w:themeColor="text1"/>
          <w:sz w:val="24"/>
          <w:szCs w:val="24"/>
        </w:rPr>
        <w:t xml:space="preserve"> in Toulouse</w:t>
      </w:r>
      <w:r w:rsidR="00805333" w:rsidRPr="00AD3A6F">
        <w:rPr>
          <w:rFonts w:ascii="Times New Roman" w:hAnsi="Times New Roman"/>
          <w:color w:val="000000" w:themeColor="text1"/>
          <w:sz w:val="24"/>
          <w:szCs w:val="24"/>
        </w:rPr>
        <w:t>, hereinafter called the "Purpose.</w:t>
      </w:r>
      <w:r w:rsidR="003F61C5" w:rsidRPr="00AD3A6F">
        <w:rPr>
          <w:rFonts w:ascii="Times New Roman" w:hAnsi="Times New Roman"/>
          <w:color w:val="000000" w:themeColor="text1"/>
          <w:sz w:val="24"/>
          <w:szCs w:val="24"/>
        </w:rPr>
        <w:t>”</w:t>
      </w:r>
    </w:p>
    <w:p w14:paraId="273E1F0F" w14:textId="77777777" w:rsidR="00805333" w:rsidRPr="00AD3A6F" w:rsidRDefault="00805333" w:rsidP="00805333">
      <w:pPr>
        <w:keepNext w:val="0"/>
        <w:widowControl w:val="0"/>
        <w:rPr>
          <w:rFonts w:ascii="Times New Roman" w:hAnsi="Times New Roman"/>
          <w:color w:val="000000" w:themeColor="text1"/>
          <w:sz w:val="24"/>
          <w:szCs w:val="24"/>
        </w:rPr>
      </w:pPr>
    </w:p>
    <w:p w14:paraId="153A4ECE" w14:textId="77777777" w:rsidR="00805333" w:rsidRPr="00AD3A6F" w:rsidRDefault="00805333" w:rsidP="00805333">
      <w:pPr>
        <w:keepNext w:val="0"/>
        <w:tabs>
          <w:tab w:val="clear" w:pos="567"/>
          <w:tab w:val="clear" w:pos="851"/>
          <w:tab w:val="clear" w:pos="1276"/>
        </w:tabs>
        <w:spacing w:line="240" w:lineRule="auto"/>
        <w:rPr>
          <w:rFonts w:ascii="Times New Roman" w:hAnsi="Times New Roman"/>
          <w:sz w:val="24"/>
          <w:szCs w:val="24"/>
        </w:rPr>
      </w:pPr>
      <w:r w:rsidRPr="00AD3A6F">
        <w:rPr>
          <w:rFonts w:ascii="Times New Roman" w:hAnsi="Times New Roman"/>
          <w:color w:val="000000" w:themeColor="text1"/>
          <w:sz w:val="24"/>
          <w:szCs w:val="24"/>
        </w:rPr>
        <w:t xml:space="preserve">The Parties acknowledge and recognise that the information to </w:t>
      </w:r>
      <w:r w:rsidR="009373BB" w:rsidRPr="00AD3A6F">
        <w:rPr>
          <w:rFonts w:ascii="Times New Roman" w:hAnsi="Times New Roman"/>
          <w:color w:val="000000" w:themeColor="text1"/>
          <w:sz w:val="24"/>
          <w:szCs w:val="24"/>
        </w:rPr>
        <w:t>receive</w:t>
      </w:r>
      <w:r w:rsidRPr="00AD3A6F">
        <w:rPr>
          <w:rFonts w:ascii="Times New Roman" w:hAnsi="Times New Roman"/>
          <w:color w:val="000000" w:themeColor="text1"/>
          <w:sz w:val="24"/>
          <w:szCs w:val="24"/>
        </w:rPr>
        <w:t xml:space="preserve"> from each other may be of a proprietary or confidential nature </w:t>
      </w:r>
      <w:r w:rsidRPr="00AD3A6F">
        <w:rPr>
          <w:rFonts w:ascii="Times New Roman" w:hAnsi="Times New Roman"/>
          <w:sz w:val="24"/>
          <w:szCs w:val="24"/>
        </w:rPr>
        <w:t>and the damage that could result to the Disclosing Party if such proprietary and/or confidential information disclosed to a third party.</w:t>
      </w:r>
    </w:p>
    <w:p w14:paraId="78EDEBD5" w14:textId="77777777" w:rsidR="00805333" w:rsidRPr="00AD3A6F" w:rsidRDefault="00805333" w:rsidP="00805333">
      <w:pPr>
        <w:keepNext w:val="0"/>
        <w:widowControl w:val="0"/>
        <w:tabs>
          <w:tab w:val="clear" w:pos="567"/>
        </w:tabs>
        <w:rPr>
          <w:rFonts w:ascii="Times New Roman" w:hAnsi="Times New Roman"/>
          <w:b/>
          <w:color w:val="000000" w:themeColor="text1"/>
          <w:sz w:val="24"/>
          <w:szCs w:val="24"/>
        </w:rPr>
      </w:pPr>
    </w:p>
    <w:p w14:paraId="5A7D30A8" w14:textId="77777777" w:rsidR="00805333" w:rsidRPr="00AD3A6F" w:rsidRDefault="00805333" w:rsidP="00805333">
      <w:pPr>
        <w:keepNext w:val="0"/>
        <w:widowControl w:val="0"/>
        <w:tabs>
          <w:tab w:val="clear" w:pos="567"/>
        </w:tabs>
        <w:rPr>
          <w:rFonts w:ascii="Times New Roman" w:hAnsi="Times New Roman"/>
          <w:color w:val="000000" w:themeColor="text1"/>
          <w:sz w:val="24"/>
          <w:szCs w:val="24"/>
        </w:rPr>
      </w:pPr>
      <w:r w:rsidRPr="00AD3A6F">
        <w:rPr>
          <w:rFonts w:ascii="Times New Roman" w:hAnsi="Times New Roman"/>
          <w:b/>
          <w:color w:val="000000" w:themeColor="text1"/>
          <w:sz w:val="24"/>
          <w:szCs w:val="24"/>
        </w:rPr>
        <w:t>NOW THEREFORE</w:t>
      </w:r>
      <w:r w:rsidRPr="00AD3A6F">
        <w:rPr>
          <w:rFonts w:ascii="Times New Roman" w:hAnsi="Times New Roman"/>
          <w:color w:val="000000" w:themeColor="text1"/>
          <w:sz w:val="24"/>
          <w:szCs w:val="24"/>
        </w:rPr>
        <w:t>, for and in consideration of the premises and mutual covenants herein contained, the Parties hereto agree as follows:</w:t>
      </w:r>
    </w:p>
    <w:p w14:paraId="0FC074A0" w14:textId="77777777" w:rsidR="00805333" w:rsidRPr="00AD3A6F" w:rsidRDefault="00805333" w:rsidP="00805333">
      <w:pPr>
        <w:keepNext w:val="0"/>
        <w:widowControl w:val="0"/>
        <w:rPr>
          <w:rFonts w:ascii="Times New Roman" w:hAnsi="Times New Roman"/>
          <w:b/>
          <w:color w:val="000000" w:themeColor="text1"/>
          <w:sz w:val="24"/>
          <w:szCs w:val="24"/>
          <w:u w:val="single"/>
        </w:rPr>
      </w:pPr>
    </w:p>
    <w:p w14:paraId="6546DE90" w14:textId="77777777" w:rsidR="00805333" w:rsidRPr="00AD3A6F" w:rsidRDefault="00420E30" w:rsidP="00805333">
      <w:pPr>
        <w:pStyle w:val="Article"/>
        <w:keepNext w:val="0"/>
        <w:widowControl w:val="0"/>
        <w:rPr>
          <w:rFonts w:ascii="Times New Roman" w:hAnsi="Times New Roman" w:cs="Times New Roman"/>
          <w:b/>
          <w:color w:val="000000" w:themeColor="text1"/>
        </w:rPr>
      </w:pPr>
      <w:r w:rsidRPr="00420E30">
        <w:rPr>
          <w:rFonts w:ascii="Times New Roman" w:hAnsi="Times New Roman" w:cs="Times New Roman"/>
          <w:color w:val="000000" w:themeColor="text1"/>
          <w:u w:val="none"/>
        </w:rPr>
        <w:t xml:space="preserve">           </w:t>
      </w:r>
      <w:r w:rsidR="00805333" w:rsidRPr="00AD3A6F">
        <w:rPr>
          <w:rFonts w:ascii="Times New Roman" w:hAnsi="Times New Roman" w:cs="Times New Roman"/>
          <w:b/>
          <w:color w:val="000000" w:themeColor="text1"/>
        </w:rPr>
        <w:t>CONFIDENTIAL INFORMATION</w:t>
      </w:r>
    </w:p>
    <w:p w14:paraId="6AD51C3E" w14:textId="77777777" w:rsidR="00805333" w:rsidRPr="00AD3A6F" w:rsidRDefault="00805333" w:rsidP="00805333">
      <w:pPr>
        <w:keepNext w:val="0"/>
        <w:widowControl w:val="0"/>
        <w:rPr>
          <w:rFonts w:ascii="Times New Roman" w:hAnsi="Times New Roman"/>
          <w:color w:val="000000" w:themeColor="text1"/>
          <w:sz w:val="24"/>
          <w:szCs w:val="24"/>
        </w:rPr>
      </w:pPr>
    </w:p>
    <w:p w14:paraId="0CA95FE0" w14:textId="77777777" w:rsidR="00805333" w:rsidRPr="00AD3A6F" w:rsidRDefault="00805333" w:rsidP="00805333">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The term "Confidential Information" as used herein shall mean any of the information of scientific, technological, know-how, commercial, financial or any other nature, whether patentable or not, disclosed by the Discloser to the Recipient in electronic, oral, visual, written (or other tangible) form, or in any other format or media, or learnt by observation or examination.</w:t>
      </w:r>
    </w:p>
    <w:p w14:paraId="58CFD6D6" w14:textId="77777777" w:rsidR="00805333" w:rsidRPr="00AD3A6F" w:rsidRDefault="00805333" w:rsidP="00805333">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All Confidential Information must be identified as “confidential”:</w:t>
      </w:r>
    </w:p>
    <w:p w14:paraId="3871AE01" w14:textId="77777777" w:rsidR="00805333" w:rsidRPr="00AD3A6F" w:rsidRDefault="00805333" w:rsidP="00805333">
      <w:pPr>
        <w:keepNext w:val="0"/>
        <w:widowControl w:val="0"/>
        <w:tabs>
          <w:tab w:val="clear" w:pos="851"/>
          <w:tab w:val="left" w:pos="709"/>
        </w:tabs>
        <w:spacing w:before="120"/>
        <w:ind w:left="568" w:hanging="284"/>
        <w:rPr>
          <w:rFonts w:ascii="Times New Roman" w:hAnsi="Times New Roman"/>
          <w:color w:val="000000" w:themeColor="text1"/>
          <w:sz w:val="24"/>
          <w:szCs w:val="24"/>
        </w:rPr>
      </w:pPr>
      <w:r w:rsidRPr="00AD3A6F">
        <w:rPr>
          <w:rFonts w:ascii="Times New Roman" w:hAnsi="Times New Roman"/>
          <w:color w:val="000000" w:themeColor="text1"/>
          <w:sz w:val="24"/>
          <w:szCs w:val="24"/>
        </w:rPr>
        <w:t>(</w:t>
      </w:r>
      <w:proofErr w:type="spellStart"/>
      <w:r w:rsidRPr="00AD3A6F">
        <w:rPr>
          <w:rFonts w:ascii="Times New Roman" w:hAnsi="Times New Roman"/>
          <w:color w:val="000000" w:themeColor="text1"/>
          <w:sz w:val="24"/>
          <w:szCs w:val="24"/>
        </w:rPr>
        <w:t>i</w:t>
      </w:r>
      <w:proofErr w:type="spellEnd"/>
      <w:r w:rsidRPr="00AD3A6F">
        <w:rPr>
          <w:rFonts w:ascii="Times New Roman" w:hAnsi="Times New Roman"/>
          <w:color w:val="000000" w:themeColor="text1"/>
          <w:sz w:val="24"/>
          <w:szCs w:val="24"/>
        </w:rPr>
        <w:t xml:space="preserve">) Written information must be identified at the time of the disclosure with an appropriate legend, marking, stamp or positive written identification on the face thereof as Confidential Information or proprietary; </w:t>
      </w:r>
    </w:p>
    <w:p w14:paraId="7C2D232B" w14:textId="77777777" w:rsidR="00805333" w:rsidRPr="00AD3A6F" w:rsidRDefault="00805333" w:rsidP="00805333">
      <w:pPr>
        <w:keepNext w:val="0"/>
        <w:widowControl w:val="0"/>
        <w:tabs>
          <w:tab w:val="clear" w:pos="851"/>
          <w:tab w:val="left" w:pos="709"/>
        </w:tabs>
        <w:spacing w:before="120"/>
        <w:ind w:left="568" w:hanging="284"/>
        <w:rPr>
          <w:rFonts w:ascii="Times New Roman" w:hAnsi="Times New Roman"/>
          <w:color w:val="000000" w:themeColor="text1"/>
          <w:sz w:val="24"/>
          <w:szCs w:val="24"/>
        </w:rPr>
      </w:pPr>
      <w:r w:rsidRPr="00AD3A6F">
        <w:rPr>
          <w:rFonts w:ascii="Times New Roman" w:hAnsi="Times New Roman"/>
          <w:color w:val="000000" w:themeColor="text1"/>
          <w:sz w:val="24"/>
          <w:szCs w:val="24"/>
        </w:rPr>
        <w:t>(ii) Verbal or visual information shall be so identified at the time of the disclosure by informing the Recipient of its confidential nature and the Discloser shall notify the Recipient in writing within fift</w:t>
      </w:r>
      <w:r w:rsidR="005D564D" w:rsidRPr="00AD3A6F">
        <w:rPr>
          <w:rFonts w:ascii="Times New Roman" w:hAnsi="Times New Roman"/>
          <w:color w:val="000000" w:themeColor="text1"/>
          <w:sz w:val="24"/>
          <w:szCs w:val="24"/>
        </w:rPr>
        <w:t>een</w:t>
      </w:r>
      <w:r w:rsidRPr="00AD3A6F">
        <w:rPr>
          <w:rFonts w:ascii="Times New Roman" w:hAnsi="Times New Roman"/>
          <w:color w:val="000000" w:themeColor="text1"/>
          <w:sz w:val="24"/>
          <w:szCs w:val="24"/>
        </w:rPr>
        <w:t xml:space="preserve"> (15) calendar days of the disclosure and specifically identify the Confidential Information previously disclosed verbally or visually. It is understood that this Information shall be treated as confidential during these </w:t>
      </w:r>
      <w:r w:rsidR="005D564D" w:rsidRPr="00AD3A6F">
        <w:rPr>
          <w:rFonts w:ascii="Times New Roman" w:hAnsi="Times New Roman"/>
          <w:color w:val="000000" w:themeColor="text1"/>
          <w:sz w:val="24"/>
          <w:szCs w:val="24"/>
        </w:rPr>
        <w:t>fifteen</w:t>
      </w:r>
      <w:r w:rsidRPr="00AD3A6F">
        <w:rPr>
          <w:rFonts w:ascii="Times New Roman" w:hAnsi="Times New Roman"/>
          <w:color w:val="000000" w:themeColor="text1"/>
          <w:sz w:val="24"/>
          <w:szCs w:val="24"/>
        </w:rPr>
        <w:t xml:space="preserve"> (15) calendar days.</w:t>
      </w:r>
    </w:p>
    <w:p w14:paraId="6AAB1B69" w14:textId="77777777" w:rsidR="00805333" w:rsidRPr="00AD3A6F" w:rsidRDefault="00805333" w:rsidP="00805333">
      <w:pPr>
        <w:keepNext w:val="0"/>
        <w:widowControl w:val="0"/>
        <w:rPr>
          <w:rFonts w:ascii="Times New Roman" w:hAnsi="Times New Roman"/>
          <w:color w:val="000000" w:themeColor="text1"/>
          <w:sz w:val="24"/>
          <w:szCs w:val="24"/>
        </w:rPr>
      </w:pPr>
    </w:p>
    <w:p w14:paraId="41476F79" w14:textId="77777777" w:rsidR="00805333" w:rsidRPr="00AD3A6F" w:rsidRDefault="00420E30" w:rsidP="00805333">
      <w:pPr>
        <w:pStyle w:val="Article"/>
        <w:keepNext w:val="0"/>
        <w:widowControl w:val="0"/>
        <w:rPr>
          <w:rFonts w:ascii="Times New Roman" w:hAnsi="Times New Roman" w:cs="Times New Roman"/>
          <w:b/>
          <w:color w:val="000000" w:themeColor="text1"/>
        </w:rPr>
      </w:pPr>
      <w:r w:rsidRPr="00420E30">
        <w:rPr>
          <w:rFonts w:ascii="Times New Roman" w:hAnsi="Times New Roman" w:cs="Times New Roman"/>
          <w:color w:val="000000" w:themeColor="text1"/>
          <w:u w:val="none"/>
        </w:rPr>
        <w:t xml:space="preserve">           </w:t>
      </w:r>
      <w:r w:rsidR="00805333" w:rsidRPr="00AD3A6F">
        <w:rPr>
          <w:rFonts w:ascii="Times New Roman" w:hAnsi="Times New Roman" w:cs="Times New Roman"/>
          <w:b/>
          <w:color w:val="000000" w:themeColor="text1"/>
        </w:rPr>
        <w:t>OBLIGATIONS OF THE PARTIES</w:t>
      </w:r>
    </w:p>
    <w:p w14:paraId="6C8C571C" w14:textId="77777777" w:rsidR="00805333" w:rsidRPr="00AD3A6F" w:rsidRDefault="00805333" w:rsidP="00805333">
      <w:pPr>
        <w:keepNext w:val="0"/>
        <w:widowControl w:val="0"/>
        <w:rPr>
          <w:rFonts w:ascii="Times New Roman" w:hAnsi="Times New Roman"/>
          <w:color w:val="000000" w:themeColor="text1"/>
          <w:sz w:val="24"/>
          <w:szCs w:val="24"/>
        </w:rPr>
      </w:pPr>
    </w:p>
    <w:p w14:paraId="5EF6CB6D" w14:textId="77777777" w:rsidR="00805333" w:rsidRPr="00AD3A6F" w:rsidRDefault="00805333" w:rsidP="00805333">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2.1</w:t>
      </w:r>
      <w:r w:rsidRPr="00AD3A6F">
        <w:rPr>
          <w:rFonts w:ascii="Times New Roman" w:hAnsi="Times New Roman"/>
          <w:color w:val="000000" w:themeColor="text1"/>
          <w:sz w:val="24"/>
          <w:szCs w:val="24"/>
        </w:rPr>
        <w:tab/>
        <w:t>Within the term of this Agreement and ten (10) years after its expiration or termination, the Recipient has the obligation to protect the received Confidential Information pursuant to the following provisions.</w:t>
      </w:r>
    </w:p>
    <w:p w14:paraId="3CE6F0FC" w14:textId="77777777" w:rsidR="00805333" w:rsidRPr="00AD3A6F" w:rsidRDefault="00805333" w:rsidP="00805333">
      <w:pPr>
        <w:keepNext w:val="0"/>
        <w:widowControl w:val="0"/>
        <w:ind w:left="142" w:hanging="142"/>
        <w:rPr>
          <w:rFonts w:ascii="Times New Roman" w:hAnsi="Times New Roman"/>
          <w:color w:val="000000" w:themeColor="text1"/>
          <w:sz w:val="24"/>
          <w:szCs w:val="24"/>
        </w:rPr>
      </w:pPr>
    </w:p>
    <w:p w14:paraId="02B7CBF7" w14:textId="77777777" w:rsidR="00805333" w:rsidRPr="00AD3A6F" w:rsidRDefault="00805333" w:rsidP="00805333">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2.2</w:t>
      </w:r>
      <w:r w:rsidRPr="00AD3A6F">
        <w:rPr>
          <w:rFonts w:ascii="Times New Roman" w:hAnsi="Times New Roman"/>
          <w:color w:val="000000" w:themeColor="text1"/>
          <w:sz w:val="24"/>
          <w:szCs w:val="24"/>
        </w:rPr>
        <w:tab/>
        <w:t>In particular, the Recipient hereby undertakes that Confidential Information received from the Discloser shall:</w:t>
      </w:r>
    </w:p>
    <w:p w14:paraId="60188318" w14:textId="77777777" w:rsidR="00805333" w:rsidRPr="00AD3A6F" w:rsidRDefault="00805333" w:rsidP="00805333">
      <w:pPr>
        <w:keepNext w:val="0"/>
        <w:widowControl w:val="0"/>
        <w:rPr>
          <w:rFonts w:ascii="Times New Roman" w:hAnsi="Times New Roman"/>
          <w:color w:val="000000" w:themeColor="text1"/>
          <w:sz w:val="24"/>
          <w:szCs w:val="24"/>
        </w:rPr>
      </w:pPr>
    </w:p>
    <w:p w14:paraId="276A0AB0" w14:textId="77777777" w:rsidR="00805333" w:rsidRPr="00AD3A6F" w:rsidRDefault="00805333" w:rsidP="00805333">
      <w:pPr>
        <w:pStyle w:val="Paragraphedeliste"/>
        <w:keepNext w:val="0"/>
        <w:widowControl w:val="0"/>
        <w:numPr>
          <w:ilvl w:val="0"/>
          <w:numId w:val="4"/>
        </w:numPr>
        <w:tabs>
          <w:tab w:val="clear" w:pos="567"/>
          <w:tab w:val="clear" w:pos="851"/>
          <w:tab w:val="left" w:pos="709"/>
        </w:tabs>
        <w:rPr>
          <w:rFonts w:ascii="Times New Roman" w:hAnsi="Times New Roman"/>
          <w:color w:val="000000" w:themeColor="text1"/>
          <w:sz w:val="24"/>
          <w:szCs w:val="24"/>
        </w:rPr>
      </w:pPr>
      <w:r w:rsidRPr="00AD3A6F">
        <w:rPr>
          <w:rFonts w:ascii="Times New Roman" w:hAnsi="Times New Roman"/>
          <w:color w:val="000000" w:themeColor="text1"/>
          <w:sz w:val="24"/>
          <w:szCs w:val="24"/>
        </w:rPr>
        <w:t xml:space="preserve">be protected and kept strictly confidential and be treated with the same manner and with the same degree of care and protection as the Recipient uses to treat its own confidential information of like importance; </w:t>
      </w:r>
    </w:p>
    <w:p w14:paraId="2A28B9B0" w14:textId="77777777" w:rsidR="00805333" w:rsidRPr="00AD3A6F" w:rsidRDefault="00805333" w:rsidP="00805333">
      <w:pPr>
        <w:pStyle w:val="Paragraphedeliste"/>
        <w:keepNext w:val="0"/>
        <w:widowControl w:val="0"/>
        <w:tabs>
          <w:tab w:val="clear" w:pos="567"/>
          <w:tab w:val="clear" w:pos="851"/>
          <w:tab w:val="left" w:pos="709"/>
        </w:tabs>
        <w:ind w:left="786"/>
        <w:rPr>
          <w:rFonts w:ascii="Times New Roman" w:hAnsi="Times New Roman"/>
          <w:color w:val="000000" w:themeColor="text1"/>
          <w:sz w:val="24"/>
          <w:szCs w:val="24"/>
        </w:rPr>
      </w:pPr>
    </w:p>
    <w:p w14:paraId="77684DCE" w14:textId="77777777" w:rsidR="00805333" w:rsidRPr="00AD3A6F" w:rsidRDefault="00805333" w:rsidP="00D90292">
      <w:pPr>
        <w:pStyle w:val="Paragraphedeliste"/>
        <w:keepNext w:val="0"/>
        <w:widowControl w:val="0"/>
        <w:numPr>
          <w:ilvl w:val="0"/>
          <w:numId w:val="4"/>
        </w:numPr>
        <w:tabs>
          <w:tab w:val="clear" w:pos="567"/>
          <w:tab w:val="clear" w:pos="851"/>
          <w:tab w:val="left" w:pos="709"/>
        </w:tabs>
        <w:rPr>
          <w:rFonts w:ascii="Times New Roman" w:hAnsi="Times New Roman"/>
          <w:color w:val="000000" w:themeColor="text1"/>
          <w:sz w:val="24"/>
          <w:szCs w:val="24"/>
        </w:rPr>
      </w:pPr>
      <w:r w:rsidRPr="00AD3A6F">
        <w:rPr>
          <w:rFonts w:ascii="Times New Roman" w:hAnsi="Times New Roman"/>
          <w:color w:val="000000" w:themeColor="text1"/>
          <w:sz w:val="24"/>
          <w:szCs w:val="24"/>
        </w:rPr>
        <w:t xml:space="preserve">be disclosed internally by the Recipient only to those of its employees having a need to know in connection with the Purpose and made aware of the confidential nature of such Confidential Information, and which shall be used subject to the provisions of this </w:t>
      </w:r>
      <w:r w:rsidRPr="00AD3A6F">
        <w:rPr>
          <w:rFonts w:ascii="Times New Roman" w:hAnsi="Times New Roman"/>
          <w:color w:val="000000" w:themeColor="text1"/>
          <w:sz w:val="24"/>
          <w:szCs w:val="24"/>
        </w:rPr>
        <w:lastRenderedPageBreak/>
        <w:t xml:space="preserve">Agreement; </w:t>
      </w:r>
    </w:p>
    <w:p w14:paraId="777DD2DD" w14:textId="77777777" w:rsidR="006E6769" w:rsidRPr="00AD3A6F" w:rsidRDefault="006E6769" w:rsidP="006E6769">
      <w:pPr>
        <w:keepNext w:val="0"/>
        <w:widowControl w:val="0"/>
        <w:tabs>
          <w:tab w:val="clear" w:pos="567"/>
          <w:tab w:val="clear" w:pos="851"/>
          <w:tab w:val="left" w:pos="709"/>
        </w:tabs>
        <w:rPr>
          <w:rFonts w:ascii="Times New Roman" w:hAnsi="Times New Roman"/>
          <w:color w:val="000000" w:themeColor="text1"/>
          <w:sz w:val="24"/>
          <w:szCs w:val="24"/>
        </w:rPr>
      </w:pPr>
    </w:p>
    <w:p w14:paraId="310F7261" w14:textId="77777777" w:rsidR="00805333" w:rsidRPr="00AD3A6F" w:rsidRDefault="00805333" w:rsidP="00805333">
      <w:pPr>
        <w:keepNext w:val="0"/>
        <w:widowControl w:val="0"/>
        <w:tabs>
          <w:tab w:val="clear" w:pos="567"/>
          <w:tab w:val="clear" w:pos="851"/>
          <w:tab w:val="left" w:pos="709"/>
        </w:tabs>
        <w:ind w:left="709" w:hanging="283"/>
        <w:rPr>
          <w:rFonts w:ascii="Times New Roman" w:hAnsi="Times New Roman"/>
          <w:color w:val="000000" w:themeColor="text1"/>
          <w:sz w:val="24"/>
          <w:szCs w:val="24"/>
        </w:rPr>
      </w:pPr>
      <w:r w:rsidRPr="00AD3A6F">
        <w:rPr>
          <w:rFonts w:ascii="Times New Roman" w:hAnsi="Times New Roman"/>
          <w:color w:val="000000" w:themeColor="text1"/>
          <w:sz w:val="24"/>
          <w:szCs w:val="24"/>
        </w:rPr>
        <w:t>c) not be used, in whole or in part, directly or indirectly, for any other purpose than the Purpose, without the previous written agreement of the Discloser;</w:t>
      </w:r>
    </w:p>
    <w:p w14:paraId="38A3C416" w14:textId="77777777" w:rsidR="00805333" w:rsidRPr="00AD3A6F" w:rsidRDefault="00805333" w:rsidP="00805333">
      <w:pPr>
        <w:keepNext w:val="0"/>
        <w:widowControl w:val="0"/>
        <w:tabs>
          <w:tab w:val="clear" w:pos="567"/>
          <w:tab w:val="clear" w:pos="851"/>
          <w:tab w:val="left" w:pos="709"/>
        </w:tabs>
        <w:ind w:left="709" w:hanging="283"/>
        <w:rPr>
          <w:rFonts w:ascii="Times New Roman" w:hAnsi="Times New Roman"/>
          <w:color w:val="000000" w:themeColor="text1"/>
          <w:sz w:val="24"/>
          <w:szCs w:val="24"/>
        </w:rPr>
      </w:pPr>
    </w:p>
    <w:p w14:paraId="7DA65974" w14:textId="77777777" w:rsidR="00805333" w:rsidRPr="00AD3A6F" w:rsidRDefault="00805333" w:rsidP="00805333">
      <w:pPr>
        <w:keepNext w:val="0"/>
        <w:widowControl w:val="0"/>
        <w:tabs>
          <w:tab w:val="clear" w:pos="567"/>
          <w:tab w:val="clear" w:pos="851"/>
          <w:tab w:val="left" w:pos="709"/>
        </w:tabs>
        <w:ind w:left="709" w:hanging="283"/>
        <w:rPr>
          <w:rFonts w:ascii="Times New Roman" w:hAnsi="Times New Roman"/>
          <w:color w:val="000000" w:themeColor="text1"/>
          <w:sz w:val="24"/>
          <w:szCs w:val="24"/>
        </w:rPr>
      </w:pPr>
      <w:r w:rsidRPr="00AD3A6F">
        <w:rPr>
          <w:rFonts w:ascii="Times New Roman" w:hAnsi="Times New Roman"/>
          <w:color w:val="000000" w:themeColor="text1"/>
          <w:sz w:val="24"/>
          <w:szCs w:val="24"/>
        </w:rPr>
        <w:t>d) not be disclosed, directly or indirectly, to any third party or any other persons than those mentioned in article 2.2 b), without the previous written authorization of the Discloser, and provided that such third party undertakes in writing to comply with the same confidentiality obligations as provided herein;</w:t>
      </w:r>
    </w:p>
    <w:p w14:paraId="71C2B2B2" w14:textId="77777777" w:rsidR="00805333" w:rsidRPr="00AD3A6F" w:rsidRDefault="00805333" w:rsidP="00805333">
      <w:pPr>
        <w:keepNext w:val="0"/>
        <w:widowControl w:val="0"/>
        <w:tabs>
          <w:tab w:val="clear" w:pos="567"/>
          <w:tab w:val="clear" w:pos="851"/>
          <w:tab w:val="left" w:pos="709"/>
        </w:tabs>
        <w:ind w:left="709" w:hanging="283"/>
        <w:rPr>
          <w:rFonts w:ascii="Times New Roman" w:hAnsi="Times New Roman"/>
          <w:color w:val="000000" w:themeColor="text1"/>
          <w:sz w:val="24"/>
          <w:szCs w:val="24"/>
        </w:rPr>
      </w:pPr>
    </w:p>
    <w:p w14:paraId="554E44BC" w14:textId="77777777" w:rsidR="00805333" w:rsidRPr="00AD3A6F" w:rsidRDefault="00805333" w:rsidP="00805333">
      <w:pPr>
        <w:keepNext w:val="0"/>
        <w:widowControl w:val="0"/>
        <w:tabs>
          <w:tab w:val="clear" w:pos="567"/>
          <w:tab w:val="clear" w:pos="851"/>
          <w:tab w:val="left" w:pos="709"/>
        </w:tabs>
        <w:ind w:left="709" w:hanging="283"/>
        <w:rPr>
          <w:rFonts w:ascii="Times New Roman" w:hAnsi="Times New Roman"/>
          <w:color w:val="000000" w:themeColor="text1"/>
          <w:sz w:val="24"/>
          <w:szCs w:val="24"/>
        </w:rPr>
      </w:pPr>
      <w:r w:rsidRPr="00AD3A6F">
        <w:rPr>
          <w:rFonts w:ascii="Times New Roman" w:hAnsi="Times New Roman"/>
          <w:color w:val="000000" w:themeColor="text1"/>
          <w:sz w:val="24"/>
          <w:szCs w:val="24"/>
        </w:rPr>
        <w:t>e) neither be copied, nor otherwise reproduced, except for the need of 2.2.b), nor published, totally or partially, without the previous written authorization of the Discloser;</w:t>
      </w:r>
    </w:p>
    <w:p w14:paraId="36AFB3B1" w14:textId="77777777" w:rsidR="00805333" w:rsidRPr="00AD3A6F" w:rsidRDefault="00805333" w:rsidP="00805333">
      <w:pPr>
        <w:keepNext w:val="0"/>
        <w:widowControl w:val="0"/>
        <w:tabs>
          <w:tab w:val="clear" w:pos="567"/>
          <w:tab w:val="clear" w:pos="851"/>
          <w:tab w:val="left" w:pos="709"/>
        </w:tabs>
        <w:ind w:left="709" w:hanging="283"/>
        <w:rPr>
          <w:rFonts w:ascii="Times New Roman" w:hAnsi="Times New Roman"/>
          <w:color w:val="000000" w:themeColor="text1"/>
          <w:sz w:val="24"/>
          <w:szCs w:val="24"/>
        </w:rPr>
      </w:pPr>
    </w:p>
    <w:p w14:paraId="0D8D6D83" w14:textId="77777777" w:rsidR="00805333" w:rsidRPr="00AD3A6F" w:rsidRDefault="00805333" w:rsidP="00805333">
      <w:pPr>
        <w:keepNext w:val="0"/>
        <w:widowControl w:val="0"/>
        <w:tabs>
          <w:tab w:val="clear" w:pos="567"/>
          <w:tab w:val="clear" w:pos="851"/>
          <w:tab w:val="left" w:pos="709"/>
        </w:tabs>
        <w:ind w:left="709" w:hanging="283"/>
        <w:rPr>
          <w:rFonts w:ascii="Times New Roman" w:hAnsi="Times New Roman"/>
          <w:sz w:val="24"/>
          <w:szCs w:val="24"/>
          <w:lang w:val="en-US"/>
        </w:rPr>
      </w:pPr>
      <w:r w:rsidRPr="00AD3A6F">
        <w:rPr>
          <w:rFonts w:ascii="Times New Roman" w:hAnsi="Times New Roman"/>
          <w:color w:val="000000" w:themeColor="text1"/>
          <w:sz w:val="24"/>
          <w:szCs w:val="24"/>
        </w:rPr>
        <w:t>f) remain identified with its initial designation relating to the confidential,</w:t>
      </w:r>
      <w:r w:rsidRPr="00AD3A6F">
        <w:rPr>
          <w:rFonts w:ascii="Times New Roman" w:hAnsi="Times New Roman"/>
          <w:sz w:val="24"/>
          <w:szCs w:val="24"/>
          <w:lang w:val="en-US"/>
        </w:rPr>
        <w:t xml:space="preserve"> classified or proprietary nature of the Confidential Information which shall not be removed, altered or obscured by the Receiving Party;</w:t>
      </w:r>
    </w:p>
    <w:p w14:paraId="05AEF6C3" w14:textId="77777777" w:rsidR="00805333" w:rsidRPr="00AD3A6F" w:rsidRDefault="00805333" w:rsidP="00805333">
      <w:pPr>
        <w:keepNext w:val="0"/>
        <w:widowControl w:val="0"/>
        <w:tabs>
          <w:tab w:val="clear" w:pos="567"/>
          <w:tab w:val="clear" w:pos="851"/>
          <w:tab w:val="left" w:pos="709"/>
        </w:tabs>
        <w:ind w:left="709" w:hanging="283"/>
        <w:rPr>
          <w:rFonts w:ascii="Times New Roman" w:hAnsi="Times New Roman"/>
          <w:color w:val="000000" w:themeColor="text1"/>
          <w:sz w:val="24"/>
          <w:szCs w:val="24"/>
        </w:rPr>
      </w:pPr>
    </w:p>
    <w:p w14:paraId="243D44D9" w14:textId="77777777" w:rsidR="00805333" w:rsidRPr="00AD3A6F" w:rsidRDefault="00805333" w:rsidP="00805333">
      <w:pPr>
        <w:keepNext w:val="0"/>
        <w:widowControl w:val="0"/>
        <w:tabs>
          <w:tab w:val="clear" w:pos="567"/>
          <w:tab w:val="clear" w:pos="851"/>
          <w:tab w:val="left" w:pos="709"/>
        </w:tabs>
        <w:ind w:left="709" w:hanging="283"/>
        <w:rPr>
          <w:rFonts w:ascii="Times New Roman" w:hAnsi="Times New Roman"/>
          <w:color w:val="000000" w:themeColor="text1"/>
          <w:sz w:val="24"/>
          <w:szCs w:val="24"/>
        </w:rPr>
      </w:pPr>
      <w:r w:rsidRPr="00AD3A6F">
        <w:rPr>
          <w:rFonts w:ascii="Times New Roman" w:hAnsi="Times New Roman"/>
          <w:color w:val="000000" w:themeColor="text1"/>
          <w:sz w:val="24"/>
          <w:szCs w:val="24"/>
        </w:rPr>
        <w:t xml:space="preserve">g) </w:t>
      </w:r>
      <w:r w:rsidRPr="00AD3A6F">
        <w:rPr>
          <w:rFonts w:ascii="Times New Roman" w:hAnsi="Times New Roman"/>
          <w:sz w:val="24"/>
          <w:szCs w:val="24"/>
          <w:lang w:val="en-US"/>
        </w:rPr>
        <w:t>not be reversed engineered, disassembled or de-compiled.</w:t>
      </w:r>
    </w:p>
    <w:p w14:paraId="5D870089" w14:textId="77777777" w:rsidR="00805333" w:rsidRPr="00AD3A6F" w:rsidRDefault="00805333" w:rsidP="00805333">
      <w:pPr>
        <w:keepNext w:val="0"/>
        <w:widowControl w:val="0"/>
        <w:rPr>
          <w:rFonts w:ascii="Times New Roman" w:hAnsi="Times New Roman"/>
          <w:color w:val="000000" w:themeColor="text1"/>
          <w:sz w:val="24"/>
          <w:szCs w:val="24"/>
        </w:rPr>
      </w:pPr>
    </w:p>
    <w:p w14:paraId="1F2C8175" w14:textId="77777777" w:rsidR="00805333" w:rsidRPr="00AD3A6F" w:rsidRDefault="00805333" w:rsidP="00FA44BE">
      <w:pPr>
        <w:spacing w:after="120"/>
        <w:rPr>
          <w:rFonts w:ascii="Times New Roman" w:hAnsi="Times New Roman"/>
          <w:sz w:val="24"/>
          <w:szCs w:val="24"/>
          <w:lang w:val="en-US"/>
        </w:rPr>
      </w:pPr>
      <w:r w:rsidRPr="00AD3A6F">
        <w:rPr>
          <w:rFonts w:ascii="Times New Roman" w:hAnsi="Times New Roman"/>
          <w:sz w:val="24"/>
          <w:szCs w:val="24"/>
          <w:lang w:val="en-US"/>
        </w:rPr>
        <w:t>Each Party hereby undertakes to ensure that adequate internal safeguards are in place to guarantee the protection of the Confidential Information, in particular safeguards to ensure that employees whom Confidential Information is disclosed to do not use or release such Confidential Information in breach of this Agreement.</w:t>
      </w:r>
    </w:p>
    <w:p w14:paraId="096F1862" w14:textId="77777777" w:rsidR="00805333" w:rsidRDefault="00805333" w:rsidP="00FA44BE">
      <w:pPr>
        <w:spacing w:after="120"/>
        <w:rPr>
          <w:rFonts w:ascii="Times New Roman" w:hAnsi="Times New Roman"/>
          <w:sz w:val="24"/>
          <w:szCs w:val="24"/>
        </w:rPr>
      </w:pPr>
      <w:r w:rsidRPr="00AD3A6F">
        <w:rPr>
          <w:rFonts w:ascii="Times New Roman" w:hAnsi="Times New Roman"/>
          <w:sz w:val="24"/>
          <w:szCs w:val="24"/>
        </w:rPr>
        <w:t>The Receiving Party shall be liable for the acts, omissions and defaults of any person to whom it has passed Confidential Information which cause a breach of the obligations contained in article 3, as if such a breach ha</w:t>
      </w:r>
      <w:r w:rsidR="009373BB" w:rsidRPr="00AD3A6F">
        <w:rPr>
          <w:rFonts w:ascii="Times New Roman" w:hAnsi="Times New Roman"/>
          <w:sz w:val="24"/>
          <w:szCs w:val="24"/>
        </w:rPr>
        <w:t>s</w:t>
      </w:r>
      <w:r w:rsidRPr="00AD3A6F">
        <w:rPr>
          <w:rFonts w:ascii="Times New Roman" w:hAnsi="Times New Roman"/>
          <w:sz w:val="24"/>
          <w:szCs w:val="24"/>
        </w:rPr>
        <w:t xml:space="preserve"> committed by the relevant Party itself. Accordingly, the relevant Party shall indemnify and hold harmless the Disclosing Party against any and all losses, damages claims arising from such breach.</w:t>
      </w:r>
    </w:p>
    <w:p w14:paraId="060727E5" w14:textId="77777777" w:rsidR="00FA44BE" w:rsidRPr="00AD3A6F" w:rsidRDefault="00FA44BE" w:rsidP="00FA44BE">
      <w:pPr>
        <w:spacing w:after="120"/>
        <w:rPr>
          <w:rFonts w:ascii="Times New Roman" w:hAnsi="Times New Roman"/>
          <w:sz w:val="24"/>
          <w:szCs w:val="24"/>
        </w:rPr>
      </w:pPr>
    </w:p>
    <w:p w14:paraId="5B9229D2" w14:textId="77777777" w:rsidR="00805333" w:rsidRDefault="00805333" w:rsidP="00805333">
      <w:pPr>
        <w:pStyle w:val="Paragraphedeliste"/>
        <w:keepNext w:val="0"/>
        <w:numPr>
          <w:ilvl w:val="1"/>
          <w:numId w:val="3"/>
        </w:numPr>
        <w:tabs>
          <w:tab w:val="clear" w:pos="567"/>
          <w:tab w:val="clear" w:pos="851"/>
          <w:tab w:val="clear" w:pos="1276"/>
        </w:tabs>
        <w:spacing w:after="120" w:line="240" w:lineRule="auto"/>
        <w:ind w:left="0" w:firstLine="0"/>
        <w:rPr>
          <w:rFonts w:ascii="Times New Roman" w:hAnsi="Times New Roman"/>
          <w:sz w:val="24"/>
          <w:szCs w:val="24"/>
          <w:lang w:val="en-US"/>
        </w:rPr>
      </w:pPr>
      <w:r w:rsidRPr="00AD3A6F">
        <w:rPr>
          <w:rFonts w:ascii="Times New Roman" w:hAnsi="Times New Roman"/>
          <w:color w:val="000000" w:themeColor="text1"/>
          <w:sz w:val="24"/>
          <w:szCs w:val="24"/>
        </w:rPr>
        <w:t>Immediately upon knowledge of an unauthorised disclosure, the Receiving Party shall take all</w:t>
      </w:r>
      <w:r w:rsidRPr="00AD3A6F">
        <w:rPr>
          <w:rFonts w:ascii="Times New Roman" w:hAnsi="Times New Roman"/>
          <w:sz w:val="24"/>
          <w:szCs w:val="24"/>
          <w:lang w:val="en-US"/>
        </w:rPr>
        <w:t xml:space="preserve"> measures to (</w:t>
      </w:r>
      <w:proofErr w:type="spellStart"/>
      <w:r w:rsidRPr="00AD3A6F">
        <w:rPr>
          <w:rFonts w:ascii="Times New Roman" w:hAnsi="Times New Roman"/>
          <w:sz w:val="24"/>
          <w:szCs w:val="24"/>
          <w:lang w:val="en-US"/>
        </w:rPr>
        <w:t>i</w:t>
      </w:r>
      <w:proofErr w:type="spellEnd"/>
      <w:r w:rsidRPr="00AD3A6F">
        <w:rPr>
          <w:rFonts w:ascii="Times New Roman" w:hAnsi="Times New Roman"/>
          <w:sz w:val="24"/>
          <w:szCs w:val="24"/>
          <w:lang w:val="en-US"/>
        </w:rPr>
        <w:t>) notify the unauthori</w:t>
      </w:r>
      <w:r w:rsidR="009373BB" w:rsidRPr="00AD3A6F">
        <w:rPr>
          <w:rFonts w:ascii="Times New Roman" w:hAnsi="Times New Roman"/>
          <w:sz w:val="24"/>
          <w:szCs w:val="24"/>
          <w:lang w:val="en-US"/>
        </w:rPr>
        <w:t>z</w:t>
      </w:r>
      <w:r w:rsidRPr="00AD3A6F">
        <w:rPr>
          <w:rFonts w:ascii="Times New Roman" w:hAnsi="Times New Roman"/>
          <w:sz w:val="24"/>
          <w:szCs w:val="24"/>
          <w:lang w:val="en-US"/>
        </w:rPr>
        <w:t>ed recipient of the Disclosing Party's proprietary interest, (ii) notify the Dis</w:t>
      </w:r>
      <w:r w:rsidR="004832A3" w:rsidRPr="00AD3A6F">
        <w:rPr>
          <w:rFonts w:ascii="Times New Roman" w:hAnsi="Times New Roman"/>
          <w:sz w:val="24"/>
          <w:szCs w:val="24"/>
          <w:lang w:val="en-US"/>
        </w:rPr>
        <w:t>closing Party of such unauthoriz</w:t>
      </w:r>
      <w:r w:rsidRPr="00AD3A6F">
        <w:rPr>
          <w:rFonts w:ascii="Times New Roman" w:hAnsi="Times New Roman"/>
          <w:sz w:val="24"/>
          <w:szCs w:val="24"/>
          <w:lang w:val="en-US"/>
        </w:rPr>
        <w:t>ed disclosure, (iii) avoid any further disclosure and (iv) request the return of the disclosed material together with any copies, personal notes or correspondence concerning the Confidential Information contained in the disclosed material, without prejudice of any claims that may be filed by the Disclosing Party.</w:t>
      </w:r>
    </w:p>
    <w:p w14:paraId="115B4EE2" w14:textId="77777777" w:rsidR="00FA44BE" w:rsidRPr="00AD3A6F" w:rsidRDefault="00FA44BE" w:rsidP="00FA44BE">
      <w:pPr>
        <w:pStyle w:val="Paragraphedeliste"/>
        <w:keepNext w:val="0"/>
        <w:tabs>
          <w:tab w:val="clear" w:pos="567"/>
          <w:tab w:val="clear" w:pos="851"/>
          <w:tab w:val="clear" w:pos="1276"/>
        </w:tabs>
        <w:spacing w:after="120" w:line="240" w:lineRule="auto"/>
        <w:ind w:left="0"/>
        <w:rPr>
          <w:rFonts w:ascii="Times New Roman" w:hAnsi="Times New Roman"/>
          <w:sz w:val="24"/>
          <w:szCs w:val="24"/>
          <w:lang w:val="en-US"/>
        </w:rPr>
      </w:pPr>
    </w:p>
    <w:p w14:paraId="76EDF5A9" w14:textId="77777777" w:rsidR="00805333" w:rsidRPr="00AD3A6F" w:rsidRDefault="00805333" w:rsidP="00805333">
      <w:pPr>
        <w:pStyle w:val="Paragraphedeliste"/>
        <w:keepNext w:val="0"/>
        <w:tabs>
          <w:tab w:val="clear" w:pos="567"/>
          <w:tab w:val="clear" w:pos="851"/>
          <w:tab w:val="clear" w:pos="1276"/>
        </w:tabs>
        <w:spacing w:after="120" w:line="240" w:lineRule="auto"/>
        <w:ind w:left="0"/>
        <w:rPr>
          <w:rFonts w:ascii="Times New Roman" w:hAnsi="Times New Roman"/>
          <w:sz w:val="24"/>
          <w:szCs w:val="24"/>
          <w:lang w:val="en-US"/>
        </w:rPr>
      </w:pPr>
    </w:p>
    <w:p w14:paraId="21F65220" w14:textId="77777777" w:rsidR="00805333" w:rsidRPr="00AD3A6F" w:rsidRDefault="00805333" w:rsidP="00805333">
      <w:pPr>
        <w:pStyle w:val="Paragraphedeliste"/>
        <w:keepNext w:val="0"/>
        <w:numPr>
          <w:ilvl w:val="1"/>
          <w:numId w:val="3"/>
        </w:numPr>
        <w:tabs>
          <w:tab w:val="clear" w:pos="567"/>
          <w:tab w:val="clear" w:pos="851"/>
          <w:tab w:val="clear" w:pos="1276"/>
        </w:tabs>
        <w:spacing w:after="120" w:line="240" w:lineRule="auto"/>
        <w:ind w:left="0" w:firstLine="0"/>
        <w:rPr>
          <w:rFonts w:ascii="Times New Roman" w:hAnsi="Times New Roman"/>
          <w:sz w:val="24"/>
          <w:szCs w:val="24"/>
          <w:lang w:val="en-US"/>
        </w:rPr>
      </w:pPr>
      <w:r w:rsidRPr="00AD3A6F">
        <w:rPr>
          <w:rFonts w:ascii="Times New Roman" w:hAnsi="Times New Roman"/>
          <w:sz w:val="24"/>
          <w:szCs w:val="24"/>
          <w:lang w:val="en-US"/>
        </w:rPr>
        <w:t>The Disclosing Party shall ensure that any disclosure made under this Agreement is not contrary to the laws and regulations of their respective countries. This Agreement shall be subject to all applicable government security requirements and export regulations applicable to the Parties.</w:t>
      </w:r>
    </w:p>
    <w:p w14:paraId="01B967AD" w14:textId="77777777" w:rsidR="00805333" w:rsidRPr="00AD3A6F" w:rsidRDefault="00805333" w:rsidP="00805333">
      <w:pPr>
        <w:spacing w:after="120"/>
        <w:rPr>
          <w:rFonts w:ascii="Times New Roman" w:hAnsi="Times New Roman"/>
          <w:sz w:val="24"/>
          <w:szCs w:val="24"/>
          <w:lang w:val="en-US"/>
        </w:rPr>
      </w:pPr>
      <w:r w:rsidRPr="00AD3A6F">
        <w:rPr>
          <w:rFonts w:ascii="Times New Roman" w:hAnsi="Times New Roman"/>
          <w:sz w:val="24"/>
          <w:szCs w:val="24"/>
        </w:rPr>
        <w:t>The Disclosing Party shall clearly identify and label any Confidential Information which is of classified nature with a dedicated stamp or legend, and shall notify the classified nature of the Confidential Information to the Receiving Party at the time of its disclosure. The Receiving Party shall ensure the Confidential Information is protected in accordance with the requirements of such classification.</w:t>
      </w:r>
    </w:p>
    <w:p w14:paraId="40CB075A" w14:textId="77777777" w:rsidR="00805333" w:rsidRPr="00AD3A6F" w:rsidRDefault="00805333" w:rsidP="00805333">
      <w:pPr>
        <w:spacing w:after="120"/>
        <w:rPr>
          <w:rFonts w:ascii="Times New Roman" w:hAnsi="Times New Roman"/>
          <w:sz w:val="24"/>
          <w:szCs w:val="24"/>
          <w:lang w:val="en-US"/>
        </w:rPr>
      </w:pPr>
      <w:r w:rsidRPr="00AD3A6F">
        <w:rPr>
          <w:rFonts w:ascii="Times New Roman" w:hAnsi="Times New Roman"/>
          <w:sz w:val="24"/>
          <w:szCs w:val="24"/>
        </w:rPr>
        <w:t xml:space="preserve">Should prior governmental or agency authorisation or approval for disclosure or transfer of Confidential Information be required, each Party shall only disclose and transfer the Confidential Information to the other Party once the said approval has been obtained. Any Confidential </w:t>
      </w:r>
      <w:r w:rsidRPr="00AD3A6F">
        <w:rPr>
          <w:rFonts w:ascii="Times New Roman" w:hAnsi="Times New Roman"/>
          <w:sz w:val="24"/>
          <w:szCs w:val="24"/>
        </w:rPr>
        <w:lastRenderedPageBreak/>
        <w:t>Information subject to export control shall be so identified by the Disclosing Party and bear the licence or agreement number on the face thereof.</w:t>
      </w:r>
    </w:p>
    <w:p w14:paraId="47E5E7AE" w14:textId="77777777" w:rsidR="00805333" w:rsidRDefault="00805333" w:rsidP="00805333">
      <w:pPr>
        <w:tabs>
          <w:tab w:val="clear" w:pos="567"/>
          <w:tab w:val="left" w:pos="0"/>
        </w:tabs>
        <w:spacing w:after="120"/>
        <w:rPr>
          <w:rFonts w:ascii="Times New Roman" w:hAnsi="Times New Roman"/>
          <w:sz w:val="24"/>
          <w:szCs w:val="24"/>
        </w:rPr>
      </w:pPr>
      <w:r w:rsidRPr="00AD3A6F">
        <w:rPr>
          <w:rFonts w:ascii="Times New Roman" w:hAnsi="Times New Roman"/>
          <w:sz w:val="24"/>
          <w:szCs w:val="24"/>
        </w:rPr>
        <w:t>For any disclosed Confidential Information which is subject to export controls under the laws and regulations of the United States, the European Union, and/or the national law or regulation of a Party, each Party shall comply with such laws and regulations and agrees to transfer the Confidential Information under export control only to persons and/or entities in the places and/or territories specifically stated and allowed in the licence and subject to any other obligations under the Agreement. The Receiving Party undertakes not to export, re-export or otherwise transfer Confidential Information of the other Party to a third party and/or to its own non-national employees, without first obtaining all required United States, European Union and/or national authorisations or licenses.</w:t>
      </w:r>
    </w:p>
    <w:p w14:paraId="59F5E2D7" w14:textId="77777777" w:rsidR="00FA44BE" w:rsidRPr="00AD3A6F" w:rsidRDefault="00FA44BE" w:rsidP="00805333">
      <w:pPr>
        <w:tabs>
          <w:tab w:val="clear" w:pos="567"/>
          <w:tab w:val="left" w:pos="0"/>
        </w:tabs>
        <w:spacing w:after="120"/>
        <w:rPr>
          <w:rFonts w:ascii="Times New Roman" w:hAnsi="Times New Roman"/>
          <w:sz w:val="24"/>
          <w:szCs w:val="24"/>
        </w:rPr>
      </w:pPr>
    </w:p>
    <w:p w14:paraId="490C29C5" w14:textId="77777777" w:rsidR="00805333" w:rsidRPr="00AD3A6F" w:rsidRDefault="00805333" w:rsidP="006E6769">
      <w:pPr>
        <w:pStyle w:val="Paragraphedeliste"/>
        <w:keepNext w:val="0"/>
        <w:numPr>
          <w:ilvl w:val="1"/>
          <w:numId w:val="3"/>
        </w:numPr>
        <w:tabs>
          <w:tab w:val="clear" w:pos="851"/>
          <w:tab w:val="clear" w:pos="1276"/>
        </w:tabs>
        <w:spacing w:after="120" w:line="240" w:lineRule="auto"/>
        <w:ind w:left="0" w:firstLine="0"/>
        <w:rPr>
          <w:rFonts w:ascii="Times New Roman" w:hAnsi="Times New Roman"/>
          <w:sz w:val="24"/>
          <w:szCs w:val="24"/>
          <w:lang w:val="en-US"/>
        </w:rPr>
      </w:pPr>
      <w:r w:rsidRPr="00AD3A6F">
        <w:rPr>
          <w:rFonts w:ascii="Times New Roman" w:hAnsi="Times New Roman"/>
          <w:sz w:val="24"/>
          <w:szCs w:val="24"/>
          <w:lang w:val="en-US"/>
        </w:rPr>
        <w:t>When the Disclosing Party's Confidential Information is no longer needed for the Purpose, or at any time upon request of the Disclosing Party, within the period stated in article 2.1 above, the Receiving Party undertakes in respect of Confidential Information disclosed to it in tangible form (together with all copies and/or personal notes remaining in the Receiving Party's possession or control) either to return it to the Disclosing Party or destroy it. Such return or destruction shall be certified in writing by the Receiving Party to the Disclosing Party within thirty (30) calendar days of the request for return or destruction.</w:t>
      </w:r>
      <w:r w:rsidR="006E6769" w:rsidRPr="00AD3A6F">
        <w:rPr>
          <w:rFonts w:ascii="Times New Roman" w:hAnsi="Times New Roman"/>
          <w:sz w:val="24"/>
          <w:szCs w:val="24"/>
          <w:lang w:val="en-US"/>
        </w:rPr>
        <w:t xml:space="preserve"> However, the Receiving Party may retain a copy of the Confidential Information (a) solely to the extent necessary to comply with applicable law, court order, or other legal requirement, or (b) automatically made in the ordinary course of its information technology backup processes to protect against network failures or data loss, and otherwise generally inaccessible. Any retained copies will be maintained as confidential.</w:t>
      </w:r>
    </w:p>
    <w:p w14:paraId="72AB5855" w14:textId="77777777" w:rsidR="00805333" w:rsidRPr="00AD3A6F" w:rsidRDefault="00805333" w:rsidP="00805333">
      <w:pPr>
        <w:pStyle w:val="Paragraphedeliste"/>
        <w:keepNext w:val="0"/>
        <w:tabs>
          <w:tab w:val="clear" w:pos="567"/>
          <w:tab w:val="clear" w:pos="851"/>
          <w:tab w:val="clear" w:pos="1276"/>
        </w:tabs>
        <w:spacing w:after="120" w:line="240" w:lineRule="auto"/>
        <w:ind w:left="0"/>
        <w:rPr>
          <w:rFonts w:ascii="Times New Roman" w:hAnsi="Times New Roman"/>
          <w:sz w:val="24"/>
          <w:szCs w:val="24"/>
          <w:lang w:val="en-US"/>
        </w:rPr>
      </w:pPr>
    </w:p>
    <w:p w14:paraId="3268B90E" w14:textId="77777777" w:rsidR="00805333" w:rsidRPr="00AD3A6F" w:rsidRDefault="00805333" w:rsidP="00805333">
      <w:pPr>
        <w:pStyle w:val="Paragraphedeliste"/>
        <w:keepNext w:val="0"/>
        <w:numPr>
          <w:ilvl w:val="1"/>
          <w:numId w:val="3"/>
        </w:numPr>
        <w:tabs>
          <w:tab w:val="clear" w:pos="567"/>
          <w:tab w:val="clear" w:pos="851"/>
          <w:tab w:val="clear" w:pos="1276"/>
        </w:tabs>
        <w:spacing w:after="120" w:line="240" w:lineRule="auto"/>
        <w:ind w:left="0" w:firstLine="0"/>
        <w:rPr>
          <w:rFonts w:ascii="Times New Roman" w:hAnsi="Times New Roman"/>
          <w:sz w:val="24"/>
          <w:szCs w:val="24"/>
          <w:lang w:val="en-US"/>
        </w:rPr>
      </w:pPr>
      <w:bookmarkStart w:id="1" w:name="_Ref452135690"/>
      <w:r w:rsidRPr="00AD3A6F">
        <w:rPr>
          <w:rFonts w:ascii="Times New Roman" w:hAnsi="Times New Roman"/>
          <w:sz w:val="24"/>
          <w:szCs w:val="24"/>
        </w:rPr>
        <w:t>The execution, existence and content of this Agreement shall be kept confidential by the Parties and shall not be disclosed without the prior written consent of the other Party.</w:t>
      </w:r>
      <w:bookmarkEnd w:id="1"/>
    </w:p>
    <w:p w14:paraId="76901172" w14:textId="77777777" w:rsidR="00805333" w:rsidRPr="00AD3A6F" w:rsidRDefault="00805333" w:rsidP="00805333">
      <w:pPr>
        <w:pStyle w:val="Paragraphedeliste"/>
        <w:keepNext w:val="0"/>
        <w:tabs>
          <w:tab w:val="clear" w:pos="567"/>
          <w:tab w:val="clear" w:pos="851"/>
          <w:tab w:val="clear" w:pos="1276"/>
        </w:tabs>
        <w:spacing w:after="120" w:line="240" w:lineRule="auto"/>
        <w:ind w:left="0"/>
        <w:rPr>
          <w:rFonts w:ascii="Times New Roman" w:hAnsi="Times New Roman"/>
          <w:sz w:val="24"/>
          <w:szCs w:val="24"/>
          <w:lang w:val="en-US"/>
        </w:rPr>
      </w:pPr>
    </w:p>
    <w:p w14:paraId="0FFA2792" w14:textId="77777777" w:rsidR="00805333" w:rsidRPr="00AD3A6F" w:rsidRDefault="00805333" w:rsidP="00805333">
      <w:pPr>
        <w:pStyle w:val="Paragraphedeliste"/>
        <w:keepNext w:val="0"/>
        <w:numPr>
          <w:ilvl w:val="1"/>
          <w:numId w:val="3"/>
        </w:numPr>
        <w:tabs>
          <w:tab w:val="clear" w:pos="567"/>
          <w:tab w:val="clear" w:pos="851"/>
          <w:tab w:val="clear" w:pos="1276"/>
        </w:tabs>
        <w:spacing w:after="120" w:line="240" w:lineRule="auto"/>
        <w:ind w:left="0" w:firstLine="0"/>
        <w:rPr>
          <w:rFonts w:ascii="Times New Roman" w:hAnsi="Times New Roman"/>
          <w:sz w:val="24"/>
          <w:szCs w:val="24"/>
          <w:lang w:val="en-US"/>
        </w:rPr>
      </w:pPr>
      <w:bookmarkStart w:id="2" w:name="_Ref452135699"/>
      <w:r w:rsidRPr="00AD3A6F">
        <w:rPr>
          <w:rFonts w:ascii="Times New Roman" w:hAnsi="Times New Roman"/>
          <w:color w:val="000000" w:themeColor="text1"/>
          <w:sz w:val="24"/>
          <w:szCs w:val="24"/>
        </w:rPr>
        <w:t>It is understood between the Parties, that the Purpose shall be considered and treated as</w:t>
      </w:r>
      <w:r w:rsidRPr="00AD3A6F">
        <w:rPr>
          <w:rFonts w:ascii="Times New Roman" w:hAnsi="Times New Roman"/>
          <w:sz w:val="24"/>
          <w:szCs w:val="24"/>
        </w:rPr>
        <w:t xml:space="preserve"> Confidential Information by the Parties.</w:t>
      </w:r>
      <w:bookmarkEnd w:id="2"/>
    </w:p>
    <w:p w14:paraId="0ACCC7E9" w14:textId="77777777" w:rsidR="00805333" w:rsidRPr="00AD3A6F" w:rsidRDefault="00805333" w:rsidP="00805333">
      <w:pPr>
        <w:keepNext w:val="0"/>
        <w:widowControl w:val="0"/>
        <w:rPr>
          <w:rFonts w:ascii="Times New Roman" w:hAnsi="Times New Roman"/>
          <w:color w:val="000000" w:themeColor="text1"/>
          <w:sz w:val="24"/>
          <w:szCs w:val="24"/>
        </w:rPr>
      </w:pPr>
    </w:p>
    <w:p w14:paraId="6D1DEE23" w14:textId="77777777" w:rsidR="00805333" w:rsidRPr="00AD3A6F" w:rsidRDefault="00805333" w:rsidP="00805333">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2.9     The Parties shall have no obligation to enter into any further agreement with each other regarding the Purpose.</w:t>
      </w:r>
    </w:p>
    <w:p w14:paraId="3045B345" w14:textId="77777777" w:rsidR="00963B78" w:rsidRPr="00AD3A6F" w:rsidRDefault="00963B78" w:rsidP="00805333">
      <w:pPr>
        <w:keepNext w:val="0"/>
        <w:widowControl w:val="0"/>
        <w:rPr>
          <w:rFonts w:ascii="Times New Roman" w:hAnsi="Times New Roman"/>
          <w:color w:val="000000" w:themeColor="text1"/>
          <w:sz w:val="24"/>
          <w:szCs w:val="24"/>
        </w:rPr>
      </w:pPr>
    </w:p>
    <w:p w14:paraId="7CFB2FF6" w14:textId="77777777" w:rsidR="00272DFF" w:rsidRPr="00AD3A6F" w:rsidRDefault="00963B78" w:rsidP="00805333">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2.10</w:t>
      </w:r>
      <w:r w:rsidRPr="00AD3A6F">
        <w:rPr>
          <w:rFonts w:ascii="Times New Roman" w:hAnsi="Times New Roman"/>
          <w:color w:val="000000" w:themeColor="text1"/>
          <w:sz w:val="24"/>
          <w:szCs w:val="24"/>
        </w:rPr>
        <w:tab/>
        <w:t xml:space="preserve">   The receiving party agrees that any site visits to facilities of the disclosing party will be further subject to and will observe all facility regulations and guidelines relating to visitors including, but not limited to, guidelines for personal protective equipment, safety and traffic rules, and the like.  In addition, the parties agree that no cameras or recording devices of any kind will be used at the disclosing party’s premises without the disclosing party’s prior written permission.  Notwithstanding the foregoing, if one party’s personnel signs subsequent badging/visitor’s forms or individual nondisclosure agreements with the other party, the provisions of this NDA will supersede the provisions of such forms or agreements.</w:t>
      </w:r>
    </w:p>
    <w:p w14:paraId="4B6BDEA9" w14:textId="77777777" w:rsidR="00805333" w:rsidRPr="00AD3A6F" w:rsidRDefault="00805333" w:rsidP="00805333">
      <w:pPr>
        <w:keepNext w:val="0"/>
        <w:widowControl w:val="0"/>
        <w:rPr>
          <w:rFonts w:ascii="Times New Roman" w:hAnsi="Times New Roman"/>
          <w:color w:val="000000" w:themeColor="text1"/>
          <w:sz w:val="24"/>
          <w:szCs w:val="24"/>
        </w:rPr>
      </w:pPr>
    </w:p>
    <w:p w14:paraId="0449E1A0" w14:textId="77777777" w:rsidR="00805333" w:rsidRPr="00AD3A6F" w:rsidRDefault="00420E30" w:rsidP="00805333">
      <w:pPr>
        <w:pStyle w:val="Article"/>
        <w:keepNext w:val="0"/>
        <w:widowControl w:val="0"/>
        <w:rPr>
          <w:rFonts w:ascii="Times New Roman" w:hAnsi="Times New Roman" w:cs="Times New Roman"/>
          <w:b/>
          <w:color w:val="000000" w:themeColor="text1"/>
        </w:rPr>
      </w:pPr>
      <w:r w:rsidRPr="00420E30">
        <w:rPr>
          <w:rFonts w:ascii="Times New Roman" w:hAnsi="Times New Roman" w:cs="Times New Roman"/>
          <w:color w:val="000000" w:themeColor="text1"/>
          <w:u w:val="none"/>
        </w:rPr>
        <w:t xml:space="preserve">           </w:t>
      </w:r>
      <w:r w:rsidR="00805333" w:rsidRPr="00AD3A6F">
        <w:rPr>
          <w:rFonts w:ascii="Times New Roman" w:hAnsi="Times New Roman" w:cs="Times New Roman"/>
          <w:b/>
          <w:color w:val="000000" w:themeColor="text1"/>
        </w:rPr>
        <w:t>EXCEPTION TO CONFIDENTIALITY</w:t>
      </w:r>
    </w:p>
    <w:p w14:paraId="21615DA4" w14:textId="77777777" w:rsidR="00805333" w:rsidRPr="00AD3A6F" w:rsidRDefault="00805333" w:rsidP="00805333">
      <w:pPr>
        <w:keepNext w:val="0"/>
        <w:widowControl w:val="0"/>
        <w:tabs>
          <w:tab w:val="clear" w:pos="567"/>
        </w:tabs>
        <w:rPr>
          <w:rFonts w:ascii="Times New Roman" w:hAnsi="Times New Roman"/>
          <w:color w:val="000000" w:themeColor="text1"/>
          <w:sz w:val="24"/>
          <w:szCs w:val="24"/>
        </w:rPr>
      </w:pPr>
    </w:p>
    <w:p w14:paraId="2F521DFE" w14:textId="77777777" w:rsidR="00805333" w:rsidRPr="00AD3A6F" w:rsidRDefault="00805333" w:rsidP="00805333">
      <w:pPr>
        <w:keepNext w:val="0"/>
        <w:widowControl w:val="0"/>
        <w:tabs>
          <w:tab w:val="clear" w:pos="567"/>
          <w:tab w:val="left" w:pos="0"/>
        </w:tabs>
        <w:rPr>
          <w:rFonts w:ascii="Times New Roman" w:hAnsi="Times New Roman"/>
          <w:color w:val="000000" w:themeColor="text1"/>
          <w:sz w:val="24"/>
          <w:szCs w:val="24"/>
        </w:rPr>
      </w:pPr>
      <w:r w:rsidRPr="00AD3A6F">
        <w:rPr>
          <w:rFonts w:ascii="Times New Roman" w:hAnsi="Times New Roman"/>
          <w:color w:val="000000" w:themeColor="text1"/>
          <w:sz w:val="24"/>
          <w:szCs w:val="24"/>
        </w:rPr>
        <w:t xml:space="preserve">The obligations contained in Article 2.2 will not apply to Confidential </w:t>
      </w:r>
      <w:r w:rsidR="004832A3" w:rsidRPr="00AD3A6F">
        <w:rPr>
          <w:rFonts w:ascii="Times New Roman" w:hAnsi="Times New Roman"/>
          <w:color w:val="000000" w:themeColor="text1"/>
          <w:sz w:val="24"/>
          <w:szCs w:val="24"/>
        </w:rPr>
        <w:t>Information, which the Recipient is able to show promptly and/or provide documentary evidence at the written request of the Discloser that,</w:t>
      </w:r>
      <w:r w:rsidRPr="00AD3A6F">
        <w:rPr>
          <w:rFonts w:ascii="Times New Roman" w:hAnsi="Times New Roman"/>
          <w:color w:val="000000" w:themeColor="text1"/>
          <w:sz w:val="24"/>
          <w:szCs w:val="24"/>
        </w:rPr>
        <w:t xml:space="preserve"> the information:</w:t>
      </w:r>
    </w:p>
    <w:p w14:paraId="7C5562B3" w14:textId="77777777" w:rsidR="00805333" w:rsidRPr="00AD3A6F" w:rsidRDefault="00805333" w:rsidP="00805333">
      <w:pPr>
        <w:keepNext w:val="0"/>
        <w:widowControl w:val="0"/>
        <w:tabs>
          <w:tab w:val="clear" w:pos="567"/>
          <w:tab w:val="left" w:pos="0"/>
        </w:tabs>
        <w:rPr>
          <w:rFonts w:ascii="Times New Roman" w:hAnsi="Times New Roman"/>
          <w:color w:val="000000" w:themeColor="text1"/>
          <w:sz w:val="24"/>
          <w:szCs w:val="24"/>
        </w:rPr>
      </w:pPr>
    </w:p>
    <w:p w14:paraId="72B86D87" w14:textId="77777777" w:rsidR="00805333" w:rsidRPr="00AD3A6F" w:rsidRDefault="00805333" w:rsidP="00805333">
      <w:pPr>
        <w:keepNext w:val="0"/>
        <w:widowControl w:val="0"/>
        <w:ind w:left="567" w:hanging="283"/>
        <w:rPr>
          <w:rFonts w:ascii="Times New Roman" w:hAnsi="Times New Roman"/>
          <w:color w:val="000000" w:themeColor="text1"/>
          <w:sz w:val="24"/>
          <w:szCs w:val="24"/>
        </w:rPr>
      </w:pPr>
      <w:r w:rsidRPr="00AD3A6F">
        <w:rPr>
          <w:rFonts w:ascii="Times New Roman" w:hAnsi="Times New Roman"/>
          <w:color w:val="000000" w:themeColor="text1"/>
          <w:sz w:val="24"/>
          <w:szCs w:val="24"/>
        </w:rPr>
        <w:t xml:space="preserve">a) is, at the time of disclosure by Discloser, already part of the public domain or becomes available </w:t>
      </w:r>
      <w:r w:rsidRPr="00AD3A6F">
        <w:rPr>
          <w:rFonts w:ascii="Times New Roman" w:hAnsi="Times New Roman"/>
          <w:color w:val="000000" w:themeColor="text1"/>
          <w:sz w:val="24"/>
          <w:szCs w:val="24"/>
        </w:rPr>
        <w:lastRenderedPageBreak/>
        <w:t>to the public, by publication or otherwise, through no breach by the Recipient of this Agreement,</w:t>
      </w:r>
    </w:p>
    <w:p w14:paraId="284EC1AA" w14:textId="77777777" w:rsidR="00805333" w:rsidRPr="00AD3A6F" w:rsidRDefault="00805333" w:rsidP="00805333">
      <w:pPr>
        <w:keepNext w:val="0"/>
        <w:widowControl w:val="0"/>
        <w:ind w:left="567" w:hanging="283"/>
        <w:rPr>
          <w:rFonts w:ascii="Times New Roman" w:hAnsi="Times New Roman"/>
          <w:color w:val="000000" w:themeColor="text1"/>
          <w:sz w:val="24"/>
          <w:szCs w:val="24"/>
        </w:rPr>
      </w:pPr>
    </w:p>
    <w:p w14:paraId="706866B4" w14:textId="77777777" w:rsidR="00805333" w:rsidRPr="00AD3A6F" w:rsidRDefault="00805333" w:rsidP="00805333">
      <w:pPr>
        <w:keepNext w:val="0"/>
        <w:widowControl w:val="0"/>
        <w:ind w:left="567" w:hanging="283"/>
        <w:rPr>
          <w:rFonts w:ascii="Times New Roman" w:hAnsi="Times New Roman"/>
          <w:color w:val="000000" w:themeColor="text1"/>
          <w:sz w:val="24"/>
          <w:szCs w:val="24"/>
        </w:rPr>
      </w:pPr>
      <w:r w:rsidRPr="00AD3A6F">
        <w:rPr>
          <w:rFonts w:ascii="Times New Roman" w:hAnsi="Times New Roman"/>
          <w:color w:val="000000" w:themeColor="text1"/>
          <w:sz w:val="24"/>
          <w:szCs w:val="24"/>
        </w:rPr>
        <w:t>b) was already in its possession prior to the disclosure by Discloser,</w:t>
      </w:r>
    </w:p>
    <w:p w14:paraId="70390053" w14:textId="77777777" w:rsidR="00805333" w:rsidRPr="00AD3A6F" w:rsidRDefault="00805333" w:rsidP="00805333">
      <w:pPr>
        <w:keepNext w:val="0"/>
        <w:widowControl w:val="0"/>
        <w:ind w:left="567" w:hanging="283"/>
        <w:rPr>
          <w:rFonts w:ascii="Times New Roman" w:hAnsi="Times New Roman"/>
          <w:color w:val="000000" w:themeColor="text1"/>
          <w:sz w:val="24"/>
          <w:szCs w:val="24"/>
        </w:rPr>
      </w:pPr>
    </w:p>
    <w:p w14:paraId="55CE5096" w14:textId="77777777" w:rsidR="00805333" w:rsidRPr="00AD3A6F" w:rsidRDefault="00805333" w:rsidP="00805333">
      <w:pPr>
        <w:keepNext w:val="0"/>
        <w:widowControl w:val="0"/>
        <w:ind w:left="567" w:hanging="283"/>
        <w:rPr>
          <w:rFonts w:ascii="Times New Roman" w:hAnsi="Times New Roman"/>
          <w:color w:val="000000" w:themeColor="text1"/>
          <w:sz w:val="24"/>
          <w:szCs w:val="24"/>
        </w:rPr>
      </w:pPr>
      <w:r w:rsidRPr="00AD3A6F">
        <w:rPr>
          <w:rFonts w:ascii="Times New Roman" w:hAnsi="Times New Roman"/>
          <w:color w:val="000000" w:themeColor="text1"/>
          <w:sz w:val="24"/>
          <w:szCs w:val="24"/>
        </w:rPr>
        <w:t>c) was independently and in good faith developed by the Recipient without use of any of the Confidential Information of the Discloser as evidenced by its prior written documents and records,</w:t>
      </w:r>
    </w:p>
    <w:p w14:paraId="66F65BA3" w14:textId="77777777" w:rsidR="00805333" w:rsidRPr="00AD3A6F" w:rsidRDefault="00805333" w:rsidP="00805333">
      <w:pPr>
        <w:keepNext w:val="0"/>
        <w:widowControl w:val="0"/>
        <w:ind w:left="567" w:hanging="283"/>
        <w:rPr>
          <w:rFonts w:ascii="Times New Roman" w:hAnsi="Times New Roman"/>
          <w:color w:val="000000" w:themeColor="text1"/>
          <w:sz w:val="24"/>
          <w:szCs w:val="24"/>
        </w:rPr>
      </w:pPr>
    </w:p>
    <w:p w14:paraId="1426718E" w14:textId="77777777" w:rsidR="00805333" w:rsidRPr="00AD3A6F" w:rsidRDefault="00805333" w:rsidP="00805333">
      <w:pPr>
        <w:keepNext w:val="0"/>
        <w:widowControl w:val="0"/>
        <w:ind w:left="567" w:hanging="283"/>
        <w:rPr>
          <w:rFonts w:ascii="Times New Roman" w:hAnsi="Times New Roman"/>
          <w:color w:val="000000" w:themeColor="text1"/>
          <w:sz w:val="24"/>
          <w:szCs w:val="24"/>
        </w:rPr>
      </w:pPr>
      <w:r w:rsidRPr="00AD3A6F">
        <w:rPr>
          <w:rFonts w:ascii="Times New Roman" w:hAnsi="Times New Roman"/>
          <w:color w:val="000000" w:themeColor="text1"/>
          <w:sz w:val="24"/>
          <w:szCs w:val="24"/>
        </w:rPr>
        <w:t>d) is approved for release by written agreement of the Discloser,</w:t>
      </w:r>
    </w:p>
    <w:p w14:paraId="21DF194C" w14:textId="77777777" w:rsidR="00805333" w:rsidRPr="00AD3A6F" w:rsidRDefault="00805333" w:rsidP="00805333">
      <w:pPr>
        <w:keepNext w:val="0"/>
        <w:widowControl w:val="0"/>
        <w:ind w:left="567" w:hanging="283"/>
        <w:rPr>
          <w:rFonts w:ascii="Times New Roman" w:hAnsi="Times New Roman"/>
          <w:color w:val="000000" w:themeColor="text1"/>
          <w:sz w:val="24"/>
          <w:szCs w:val="24"/>
        </w:rPr>
      </w:pPr>
    </w:p>
    <w:p w14:paraId="06DA41BE" w14:textId="77777777" w:rsidR="00805333" w:rsidRPr="00AD3A6F" w:rsidRDefault="00805333" w:rsidP="00805333">
      <w:pPr>
        <w:keepNext w:val="0"/>
        <w:widowControl w:val="0"/>
        <w:ind w:left="567" w:hanging="283"/>
        <w:rPr>
          <w:rFonts w:ascii="Times New Roman" w:hAnsi="Times New Roman"/>
          <w:color w:val="000000" w:themeColor="text1"/>
          <w:sz w:val="24"/>
          <w:szCs w:val="24"/>
        </w:rPr>
      </w:pPr>
      <w:r w:rsidRPr="00AD3A6F">
        <w:rPr>
          <w:rFonts w:ascii="Times New Roman" w:hAnsi="Times New Roman"/>
          <w:color w:val="000000" w:themeColor="text1"/>
          <w:sz w:val="24"/>
          <w:szCs w:val="24"/>
        </w:rPr>
        <w:t>e) was acquired in good faith by Recipient from a third party which is legally entitled to disclose it and which is not bound by a secrecy obligation towards Discloser, or</w:t>
      </w:r>
    </w:p>
    <w:p w14:paraId="7E18D449" w14:textId="77777777" w:rsidR="00805333" w:rsidRPr="00AD3A6F" w:rsidRDefault="00805333" w:rsidP="00805333">
      <w:pPr>
        <w:keepNext w:val="0"/>
        <w:widowControl w:val="0"/>
        <w:ind w:left="567" w:hanging="283"/>
        <w:rPr>
          <w:rFonts w:ascii="Times New Roman" w:hAnsi="Times New Roman"/>
          <w:color w:val="000000" w:themeColor="text1"/>
          <w:sz w:val="24"/>
          <w:szCs w:val="24"/>
        </w:rPr>
      </w:pPr>
    </w:p>
    <w:p w14:paraId="1994F28D" w14:textId="77777777" w:rsidR="00805333" w:rsidRPr="00AD3A6F" w:rsidRDefault="00805333" w:rsidP="00805333">
      <w:pPr>
        <w:keepNext w:val="0"/>
        <w:widowControl w:val="0"/>
        <w:ind w:left="567" w:hanging="283"/>
        <w:rPr>
          <w:rFonts w:ascii="Times New Roman" w:hAnsi="Times New Roman"/>
          <w:color w:val="000000" w:themeColor="text1"/>
          <w:sz w:val="24"/>
          <w:szCs w:val="24"/>
        </w:rPr>
      </w:pPr>
      <w:r w:rsidRPr="00AD3A6F">
        <w:rPr>
          <w:rFonts w:ascii="Times New Roman" w:hAnsi="Times New Roman"/>
          <w:color w:val="000000" w:themeColor="text1"/>
          <w:sz w:val="24"/>
          <w:szCs w:val="24"/>
        </w:rPr>
        <w:t>f) is required to be disclosed by law, governmental regulations, judicial or agency order, provided that the Recipient gives notice to the Discloser prior to such disclosure, so that the Discloser may have the opportunity to object to such disclosure to the extent possible and it being understood that such disclosure shall not relieve the Recipient from its obligation to keep the Confidential Information in confidence regarding future disclosures.</w:t>
      </w:r>
    </w:p>
    <w:p w14:paraId="0229D2C9" w14:textId="77777777" w:rsidR="00805333" w:rsidRPr="00AD3A6F" w:rsidRDefault="00805333" w:rsidP="00805333">
      <w:pPr>
        <w:keepNext w:val="0"/>
        <w:widowControl w:val="0"/>
        <w:ind w:left="142" w:hanging="142"/>
        <w:rPr>
          <w:rFonts w:ascii="Times New Roman" w:hAnsi="Times New Roman"/>
          <w:color w:val="000000" w:themeColor="text1"/>
          <w:sz w:val="24"/>
          <w:szCs w:val="24"/>
        </w:rPr>
      </w:pPr>
    </w:p>
    <w:p w14:paraId="1988080B" w14:textId="77777777" w:rsidR="00805333" w:rsidRDefault="00805333" w:rsidP="00805333">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The burden of showing that any Confidential Information is within the foregoing exceptions shall rest on Recipient.</w:t>
      </w:r>
    </w:p>
    <w:p w14:paraId="12A9491F" w14:textId="77777777" w:rsidR="00FA44BE" w:rsidRPr="00AD3A6F" w:rsidRDefault="00FA44BE" w:rsidP="00805333">
      <w:pPr>
        <w:keepNext w:val="0"/>
        <w:widowControl w:val="0"/>
        <w:rPr>
          <w:rFonts w:ascii="Times New Roman" w:hAnsi="Times New Roman"/>
          <w:color w:val="000000" w:themeColor="text1"/>
          <w:sz w:val="24"/>
          <w:szCs w:val="24"/>
        </w:rPr>
      </w:pPr>
    </w:p>
    <w:p w14:paraId="0366DA72" w14:textId="77777777" w:rsidR="00805333" w:rsidRPr="00FA44BE" w:rsidRDefault="000A02F8" w:rsidP="00FA44BE">
      <w:pPr>
        <w:pStyle w:val="Article"/>
        <w:keepNext w:val="0"/>
        <w:widowControl w:val="0"/>
        <w:rPr>
          <w:rFonts w:ascii="Times New Roman" w:hAnsi="Times New Roman" w:cs="Times New Roman"/>
          <w:b/>
          <w:color w:val="000000" w:themeColor="text1"/>
        </w:rPr>
      </w:pPr>
      <w:r w:rsidRPr="00420E30">
        <w:rPr>
          <w:rFonts w:ascii="Times New Roman" w:hAnsi="Times New Roman" w:cs="Times New Roman"/>
          <w:color w:val="000000" w:themeColor="text1"/>
          <w:u w:val="none"/>
        </w:rPr>
        <w:t xml:space="preserve"> </w:t>
      </w:r>
      <w:r w:rsidR="00420E30" w:rsidRPr="00420E30">
        <w:rPr>
          <w:rFonts w:ascii="Times New Roman" w:hAnsi="Times New Roman" w:cs="Times New Roman"/>
          <w:color w:val="000000" w:themeColor="text1"/>
          <w:u w:val="none"/>
        </w:rPr>
        <w:tab/>
      </w:r>
      <w:r w:rsidR="00805333" w:rsidRPr="00AD3A6F">
        <w:rPr>
          <w:rFonts w:ascii="Times New Roman" w:hAnsi="Times New Roman" w:cs="Times New Roman"/>
          <w:b/>
          <w:color w:val="000000" w:themeColor="text1"/>
        </w:rPr>
        <w:t>REPRESENTATIVES</w:t>
      </w:r>
    </w:p>
    <w:p w14:paraId="1BD6F306" w14:textId="77777777" w:rsidR="00FA44BE" w:rsidRDefault="00FA44BE" w:rsidP="00805333">
      <w:pPr>
        <w:pStyle w:val="Normal1"/>
        <w:widowControl w:val="0"/>
        <w:spacing w:before="0" w:after="0"/>
        <w:rPr>
          <w:rFonts w:ascii="Times New Roman" w:hAnsi="Times New Roman"/>
          <w:color w:val="000000" w:themeColor="text1"/>
          <w:sz w:val="24"/>
          <w:szCs w:val="24"/>
          <w:lang w:val="en-GB"/>
        </w:rPr>
      </w:pPr>
    </w:p>
    <w:p w14:paraId="2035FC15" w14:textId="77777777" w:rsidR="00805333" w:rsidRPr="00AD3A6F" w:rsidRDefault="00805333" w:rsidP="00805333">
      <w:pPr>
        <w:pStyle w:val="Normal1"/>
        <w:widowControl w:val="0"/>
        <w:spacing w:before="0" w:after="0"/>
        <w:rPr>
          <w:rFonts w:ascii="Times New Roman" w:hAnsi="Times New Roman"/>
          <w:color w:val="000000" w:themeColor="text1"/>
          <w:sz w:val="24"/>
          <w:szCs w:val="24"/>
          <w:lang w:val="en-GB"/>
        </w:rPr>
      </w:pPr>
      <w:r w:rsidRPr="00AD3A6F">
        <w:rPr>
          <w:rFonts w:ascii="Times New Roman" w:hAnsi="Times New Roman"/>
          <w:color w:val="000000" w:themeColor="text1"/>
          <w:sz w:val="24"/>
          <w:szCs w:val="24"/>
          <w:lang w:val="en-GB"/>
        </w:rPr>
        <w:t>The respective representative(s) of each Party with respect to the transmission and/or receipt of all Confidential Information under this Agreement are:</w:t>
      </w:r>
    </w:p>
    <w:p w14:paraId="52146F5E" w14:textId="77777777" w:rsidR="00805333" w:rsidRPr="00AD3A6F" w:rsidRDefault="00805333" w:rsidP="00805333">
      <w:pPr>
        <w:pStyle w:val="Normal1"/>
        <w:widowControl w:val="0"/>
        <w:spacing w:before="0" w:after="0"/>
        <w:rPr>
          <w:rFonts w:ascii="Times New Roman" w:hAnsi="Times New Roman"/>
          <w:color w:val="000000" w:themeColor="text1"/>
          <w:sz w:val="24"/>
          <w:szCs w:val="24"/>
          <w:lang w:val="en-GB"/>
        </w:rPr>
      </w:pPr>
    </w:p>
    <w:p w14:paraId="75015CC3" w14:textId="77777777" w:rsidR="00805333" w:rsidRPr="00AD3A6F" w:rsidRDefault="00805333" w:rsidP="00805333">
      <w:pPr>
        <w:keepNext w:val="0"/>
        <w:widowControl w:val="0"/>
        <w:rPr>
          <w:rFonts w:ascii="Times New Roman" w:eastAsia="KaiTi_GB2312" w:hAnsi="Times New Roman"/>
          <w:color w:val="000000" w:themeColor="text1"/>
          <w:sz w:val="24"/>
          <w:szCs w:val="24"/>
        </w:rPr>
      </w:pPr>
    </w:p>
    <w:tbl>
      <w:tblPr>
        <w:tblStyle w:val="Grilledutableau"/>
        <w:tblW w:w="0" w:type="auto"/>
        <w:tblLook w:val="01E0" w:firstRow="1" w:lastRow="1" w:firstColumn="1" w:lastColumn="1" w:noHBand="0" w:noVBand="0"/>
      </w:tblPr>
      <w:tblGrid>
        <w:gridCol w:w="2830"/>
        <w:gridCol w:w="6381"/>
      </w:tblGrid>
      <w:tr w:rsidR="00805333" w:rsidRPr="00F84559" w14:paraId="79F506D3" w14:textId="77777777" w:rsidTr="00856258">
        <w:tc>
          <w:tcPr>
            <w:tcW w:w="2830" w:type="dxa"/>
          </w:tcPr>
          <w:p w14:paraId="50508918" w14:textId="77777777" w:rsidR="00805333" w:rsidRPr="00AD3A6F" w:rsidRDefault="00805333" w:rsidP="00E74F0D">
            <w:pPr>
              <w:keepNext w:val="0"/>
              <w:widowControl w:val="0"/>
              <w:spacing w:line="300" w:lineRule="auto"/>
              <w:rPr>
                <w:rFonts w:ascii="Times New Roman" w:eastAsia="KaiTi_GB2312" w:hAnsi="Times New Roman"/>
                <w:color w:val="000000" w:themeColor="text1"/>
                <w:sz w:val="24"/>
                <w:szCs w:val="24"/>
              </w:rPr>
            </w:pPr>
            <w:r w:rsidRPr="00AD3A6F">
              <w:rPr>
                <w:rFonts w:ascii="Times New Roman" w:eastAsia="KaiTi_GB2312" w:hAnsi="Times New Roman"/>
                <w:color w:val="000000" w:themeColor="text1"/>
                <w:sz w:val="24"/>
                <w:szCs w:val="24"/>
              </w:rPr>
              <w:t xml:space="preserve">    For </w:t>
            </w:r>
            <w:r w:rsidRPr="00AD3A6F">
              <w:rPr>
                <w:rFonts w:ascii="Times New Roman" w:eastAsia="KaiTi_GB2312" w:hAnsi="Times New Roman"/>
                <w:b/>
                <w:color w:val="000000" w:themeColor="text1"/>
                <w:sz w:val="24"/>
                <w:szCs w:val="24"/>
              </w:rPr>
              <w:t>ONERA</w:t>
            </w:r>
          </w:p>
        </w:tc>
        <w:tc>
          <w:tcPr>
            <w:tcW w:w="6381" w:type="dxa"/>
          </w:tcPr>
          <w:p w14:paraId="3CA8390F" w14:textId="77777777" w:rsidR="00805333" w:rsidRDefault="00805333" w:rsidP="00805333">
            <w:pPr>
              <w:tabs>
                <w:tab w:val="left" w:pos="8496"/>
                <w:tab w:val="left" w:pos="8640"/>
              </w:tabs>
              <w:suppressAutoHyphens/>
              <w:ind w:right="-570"/>
              <w:rPr>
                <w:rFonts w:ascii="Times New Roman" w:hAnsi="Times New Roman"/>
                <w:b/>
                <w:spacing w:val="-3"/>
                <w:sz w:val="24"/>
                <w:szCs w:val="24"/>
                <w:lang w:val="fr-FR"/>
              </w:rPr>
            </w:pPr>
            <w:r w:rsidRPr="00AD3A6F">
              <w:rPr>
                <w:rFonts w:ascii="Times New Roman" w:hAnsi="Times New Roman"/>
                <w:b/>
                <w:spacing w:val="-3"/>
                <w:sz w:val="24"/>
                <w:szCs w:val="24"/>
                <w:lang w:val="fr-FR"/>
              </w:rPr>
              <w:t xml:space="preserve">M. </w:t>
            </w:r>
            <w:r w:rsidR="00856258">
              <w:rPr>
                <w:rFonts w:ascii="Times New Roman" w:hAnsi="Times New Roman"/>
                <w:b/>
                <w:spacing w:val="-3"/>
                <w:sz w:val="24"/>
                <w:szCs w:val="24"/>
                <w:lang w:val="fr-FR"/>
              </w:rPr>
              <w:t>Laurent ARTOLA/</w:t>
            </w:r>
            <w:r w:rsidR="00856258" w:rsidRPr="00856258">
              <w:rPr>
                <w:lang w:val="fr-FR"/>
              </w:rPr>
              <w:t xml:space="preserve"> </w:t>
            </w:r>
            <w:r w:rsidR="00F84559">
              <w:fldChar w:fldCharType="begin"/>
            </w:r>
            <w:r w:rsidR="00F84559" w:rsidRPr="00F84559">
              <w:rPr>
                <w:lang w:val="fr-FR"/>
                <w:rPrChange w:id="3" w:author="Alexandra LOISEAU" w:date="2025-06-19T12:00:00Z">
                  <w:rPr/>
                </w:rPrChange>
              </w:rPr>
              <w:instrText xml:space="preserve"> HYPERLINK "mailto:laurent.artola@onera.fr" </w:instrText>
            </w:r>
            <w:r w:rsidR="00F84559">
              <w:fldChar w:fldCharType="separate"/>
            </w:r>
            <w:r w:rsidR="00856258" w:rsidRPr="00971027">
              <w:rPr>
                <w:rStyle w:val="Lienhypertexte"/>
                <w:rFonts w:ascii="Times New Roman" w:hAnsi="Times New Roman"/>
                <w:b/>
                <w:spacing w:val="-3"/>
                <w:sz w:val="24"/>
                <w:szCs w:val="24"/>
                <w:lang w:val="fr-FR"/>
              </w:rPr>
              <w:t>laurent.artola@onera.fr</w:t>
            </w:r>
            <w:r w:rsidR="00F84559">
              <w:rPr>
                <w:rStyle w:val="Lienhypertexte"/>
                <w:rFonts w:ascii="Times New Roman" w:hAnsi="Times New Roman"/>
                <w:b/>
                <w:spacing w:val="-3"/>
                <w:sz w:val="24"/>
                <w:szCs w:val="24"/>
                <w:lang w:val="fr-FR"/>
              </w:rPr>
              <w:fldChar w:fldCharType="end"/>
            </w:r>
          </w:p>
          <w:p w14:paraId="1CA1B809" w14:textId="77777777" w:rsidR="00805333" w:rsidRDefault="00805333" w:rsidP="00805333">
            <w:pPr>
              <w:tabs>
                <w:tab w:val="left" w:pos="8496"/>
                <w:tab w:val="left" w:pos="8640"/>
              </w:tabs>
              <w:suppressAutoHyphens/>
              <w:ind w:right="-570"/>
              <w:rPr>
                <w:rFonts w:ascii="Times New Roman" w:hAnsi="Times New Roman"/>
                <w:b/>
                <w:spacing w:val="-3"/>
                <w:sz w:val="24"/>
                <w:szCs w:val="24"/>
                <w:lang w:val="fr-FR"/>
              </w:rPr>
            </w:pPr>
            <w:r w:rsidRPr="00AD3A6F">
              <w:rPr>
                <w:rFonts w:ascii="Times New Roman" w:hAnsi="Times New Roman"/>
                <w:b/>
                <w:spacing w:val="-3"/>
                <w:sz w:val="24"/>
                <w:szCs w:val="24"/>
                <w:lang w:val="fr-FR"/>
              </w:rPr>
              <w:t xml:space="preserve">M. </w:t>
            </w:r>
            <w:r w:rsidR="00856258">
              <w:rPr>
                <w:rFonts w:ascii="Times New Roman" w:hAnsi="Times New Roman"/>
                <w:b/>
                <w:spacing w:val="-3"/>
                <w:sz w:val="24"/>
                <w:szCs w:val="24"/>
                <w:lang w:val="fr-FR"/>
              </w:rPr>
              <w:t xml:space="preserve">Romain Rey / </w:t>
            </w:r>
            <w:r w:rsidR="00F84559">
              <w:fldChar w:fldCharType="begin"/>
            </w:r>
            <w:r w:rsidR="00F84559" w:rsidRPr="00F84559">
              <w:rPr>
                <w:lang w:val="fr-FR"/>
                <w:rPrChange w:id="4" w:author="Alexandra LOISEAU" w:date="2025-06-19T12:00:00Z">
                  <w:rPr/>
                </w:rPrChange>
              </w:rPr>
              <w:instrText xml:space="preserve"> HYPERLINK "mailto:romain.rey@onera.fr" </w:instrText>
            </w:r>
            <w:r w:rsidR="00F84559">
              <w:fldChar w:fldCharType="separate"/>
            </w:r>
            <w:r w:rsidR="00856258" w:rsidRPr="00971027">
              <w:rPr>
                <w:rStyle w:val="Lienhypertexte"/>
                <w:rFonts w:ascii="Times New Roman" w:hAnsi="Times New Roman"/>
                <w:b/>
                <w:spacing w:val="-3"/>
                <w:sz w:val="24"/>
                <w:szCs w:val="24"/>
                <w:lang w:val="fr-FR"/>
              </w:rPr>
              <w:t>romain.rey@onera.fr</w:t>
            </w:r>
            <w:r w:rsidR="00F84559">
              <w:rPr>
                <w:rStyle w:val="Lienhypertexte"/>
                <w:rFonts w:ascii="Times New Roman" w:hAnsi="Times New Roman"/>
                <w:b/>
                <w:spacing w:val="-3"/>
                <w:sz w:val="24"/>
                <w:szCs w:val="24"/>
                <w:lang w:val="fr-FR"/>
              </w:rPr>
              <w:fldChar w:fldCharType="end"/>
            </w:r>
          </w:p>
          <w:p w14:paraId="031E04F8" w14:textId="77777777" w:rsidR="00856258" w:rsidRPr="00835C41" w:rsidRDefault="00856258" w:rsidP="00856258">
            <w:pPr>
              <w:keepNext w:val="0"/>
              <w:tabs>
                <w:tab w:val="clear" w:pos="567"/>
                <w:tab w:val="clear" w:pos="851"/>
                <w:tab w:val="clear" w:pos="1276"/>
                <w:tab w:val="left" w:pos="7392"/>
                <w:tab w:val="left" w:pos="8496"/>
                <w:tab w:val="left" w:pos="8640"/>
              </w:tabs>
              <w:suppressAutoHyphens/>
              <w:spacing w:line="240" w:lineRule="auto"/>
              <w:ind w:right="-570"/>
              <w:rPr>
                <w:rFonts w:ascii="Times New Roman" w:hAnsi="Times New Roman"/>
                <w:b/>
                <w:spacing w:val="-3"/>
                <w:sz w:val="24"/>
                <w:szCs w:val="24"/>
                <w:lang w:val="fr-FR"/>
              </w:rPr>
            </w:pPr>
            <w:r w:rsidRPr="00835C41">
              <w:rPr>
                <w:rFonts w:ascii="Times New Roman" w:hAnsi="Times New Roman"/>
                <w:b/>
                <w:spacing w:val="-3"/>
                <w:sz w:val="24"/>
                <w:szCs w:val="24"/>
                <w:lang w:val="fr-FR"/>
              </w:rPr>
              <w:t xml:space="preserve">Ms. Julie DUTAULT / </w:t>
            </w:r>
            <w:r w:rsidR="00F84559">
              <w:fldChar w:fldCharType="begin"/>
            </w:r>
            <w:r w:rsidR="00F84559" w:rsidRPr="00F84559">
              <w:rPr>
                <w:lang w:val="fr-FR"/>
                <w:rPrChange w:id="5" w:author="Alexandra LOISEAU" w:date="2025-06-19T12:00:00Z">
                  <w:rPr/>
                </w:rPrChange>
              </w:rPr>
              <w:instrText xml:space="preserve"> HYPERLINK "mailto:julie.dutault@onera.fr" </w:instrText>
            </w:r>
            <w:r w:rsidR="00F84559">
              <w:fldChar w:fldCharType="separate"/>
            </w:r>
            <w:r w:rsidRPr="00376C59">
              <w:rPr>
                <w:rStyle w:val="Lienhypertexte"/>
                <w:rFonts w:ascii="Times New Roman" w:hAnsi="Times New Roman"/>
                <w:b/>
                <w:spacing w:val="-3"/>
                <w:sz w:val="24"/>
                <w:szCs w:val="24"/>
                <w:lang w:val="fr-FR"/>
              </w:rPr>
              <w:t>julie.dutault@onera.fr</w:t>
            </w:r>
            <w:r w:rsidR="00F84559">
              <w:rPr>
                <w:rStyle w:val="Lienhypertexte"/>
                <w:rFonts w:ascii="Times New Roman" w:hAnsi="Times New Roman"/>
                <w:b/>
                <w:spacing w:val="-3"/>
                <w:sz w:val="24"/>
                <w:szCs w:val="24"/>
                <w:lang w:val="fr-FR"/>
              </w:rPr>
              <w:fldChar w:fldCharType="end"/>
            </w:r>
          </w:p>
          <w:p w14:paraId="31B14D73" w14:textId="77777777" w:rsidR="00805333" w:rsidRPr="00AD3A6F" w:rsidRDefault="00856258" w:rsidP="00856258">
            <w:pPr>
              <w:keepNext w:val="0"/>
              <w:widowControl w:val="0"/>
              <w:spacing w:line="300" w:lineRule="auto"/>
              <w:rPr>
                <w:rFonts w:ascii="Times New Roman" w:eastAsia="KaiTi_GB2312" w:hAnsi="Times New Roman"/>
                <w:color w:val="000000" w:themeColor="text1"/>
                <w:sz w:val="24"/>
                <w:szCs w:val="24"/>
                <w:lang w:val="fr-FR"/>
              </w:rPr>
            </w:pPr>
            <w:r w:rsidRPr="00835C41">
              <w:rPr>
                <w:rFonts w:ascii="Times New Roman" w:hAnsi="Times New Roman"/>
                <w:b/>
                <w:spacing w:val="-3"/>
                <w:sz w:val="24"/>
                <w:szCs w:val="24"/>
                <w:lang w:val="fr-FR"/>
              </w:rPr>
              <w:t xml:space="preserve">Ms. Alexandra LOISEAU / </w:t>
            </w:r>
            <w:r w:rsidR="00F84559">
              <w:fldChar w:fldCharType="begin"/>
            </w:r>
            <w:r w:rsidR="00F84559" w:rsidRPr="00F84559">
              <w:rPr>
                <w:lang w:val="fr-FR"/>
                <w:rPrChange w:id="6" w:author="Alexandra LOISEAU" w:date="2025-06-19T12:00:00Z">
                  <w:rPr/>
                </w:rPrChange>
              </w:rPr>
              <w:instrText xml:space="preserve"> HYPERLINK "mailto:alexandra.loiseau-ext@onera.fr" </w:instrText>
            </w:r>
            <w:r w:rsidR="00F84559">
              <w:fldChar w:fldCharType="separate"/>
            </w:r>
            <w:r w:rsidRPr="00376C59">
              <w:rPr>
                <w:rStyle w:val="Lienhypertexte"/>
                <w:rFonts w:ascii="Times New Roman" w:hAnsi="Times New Roman"/>
                <w:b/>
                <w:sz w:val="24"/>
                <w:szCs w:val="24"/>
                <w:lang w:val="fr-FR"/>
              </w:rPr>
              <w:t>alexandra.loiseau-ext@onera.fr</w:t>
            </w:r>
            <w:r w:rsidR="00F84559">
              <w:rPr>
                <w:rStyle w:val="Lienhypertexte"/>
                <w:rFonts w:ascii="Times New Roman" w:hAnsi="Times New Roman"/>
                <w:b/>
                <w:sz w:val="24"/>
                <w:szCs w:val="24"/>
                <w:lang w:val="fr-FR"/>
              </w:rPr>
              <w:fldChar w:fldCharType="end"/>
            </w:r>
          </w:p>
        </w:tc>
      </w:tr>
      <w:tr w:rsidR="00805333" w:rsidRPr="00AD3A6F" w14:paraId="7B7D546D" w14:textId="77777777" w:rsidTr="00856258">
        <w:tc>
          <w:tcPr>
            <w:tcW w:w="2830" w:type="dxa"/>
          </w:tcPr>
          <w:p w14:paraId="4813B986" w14:textId="77777777" w:rsidR="00805333" w:rsidRPr="00AD3A6F" w:rsidRDefault="00805333" w:rsidP="00E74F0D">
            <w:pPr>
              <w:keepNext w:val="0"/>
              <w:widowControl w:val="0"/>
              <w:spacing w:line="300" w:lineRule="auto"/>
              <w:rPr>
                <w:rFonts w:ascii="Times New Roman" w:eastAsia="KaiTi_GB2312" w:hAnsi="Times New Roman"/>
                <w:color w:val="000000" w:themeColor="text1"/>
                <w:sz w:val="24"/>
                <w:szCs w:val="24"/>
              </w:rPr>
            </w:pPr>
            <w:r w:rsidRPr="00856258">
              <w:rPr>
                <w:rFonts w:ascii="Times New Roman" w:eastAsia="KaiTi_GB2312" w:hAnsi="Times New Roman"/>
                <w:color w:val="000000" w:themeColor="text1"/>
                <w:sz w:val="24"/>
                <w:szCs w:val="24"/>
                <w:lang w:val="fr-FR"/>
              </w:rPr>
              <w:t xml:space="preserve">    </w:t>
            </w:r>
            <w:r w:rsidRPr="00AD3A6F">
              <w:rPr>
                <w:rFonts w:ascii="Times New Roman" w:eastAsia="KaiTi_GB2312" w:hAnsi="Times New Roman"/>
                <w:color w:val="000000" w:themeColor="text1"/>
                <w:sz w:val="24"/>
                <w:szCs w:val="24"/>
              </w:rPr>
              <w:t xml:space="preserve">For </w:t>
            </w:r>
            <w:r w:rsidRPr="00856258">
              <w:rPr>
                <w:rFonts w:ascii="Times New Roman" w:eastAsia="KaiTi_GB2312" w:hAnsi="Times New Roman"/>
                <w:b/>
                <w:color w:val="000000" w:themeColor="text1"/>
                <w:sz w:val="24"/>
                <w:szCs w:val="24"/>
                <w:highlight w:val="yellow"/>
              </w:rPr>
              <w:t>XXX</w:t>
            </w:r>
          </w:p>
          <w:p w14:paraId="37C120AC" w14:textId="77777777" w:rsidR="00805333" w:rsidRPr="00AD3A6F" w:rsidRDefault="00805333" w:rsidP="00E74F0D">
            <w:pPr>
              <w:keepNext w:val="0"/>
              <w:widowControl w:val="0"/>
              <w:spacing w:line="300" w:lineRule="auto"/>
              <w:rPr>
                <w:rFonts w:ascii="Times New Roman" w:eastAsia="KaiTi_GB2312" w:hAnsi="Times New Roman"/>
                <w:color w:val="000000" w:themeColor="text1"/>
                <w:sz w:val="24"/>
                <w:szCs w:val="24"/>
              </w:rPr>
            </w:pPr>
          </w:p>
          <w:p w14:paraId="070F3BE8" w14:textId="77777777" w:rsidR="00805333" w:rsidRPr="00AD3A6F" w:rsidRDefault="00805333" w:rsidP="00E74F0D">
            <w:pPr>
              <w:keepNext w:val="0"/>
              <w:widowControl w:val="0"/>
              <w:spacing w:line="300" w:lineRule="auto"/>
              <w:rPr>
                <w:rFonts w:ascii="Times New Roman" w:eastAsia="KaiTi_GB2312" w:hAnsi="Times New Roman"/>
                <w:color w:val="000000" w:themeColor="text1"/>
                <w:sz w:val="24"/>
                <w:szCs w:val="24"/>
                <w:lang w:val="en-US"/>
              </w:rPr>
            </w:pPr>
          </w:p>
        </w:tc>
        <w:tc>
          <w:tcPr>
            <w:tcW w:w="6381" w:type="dxa"/>
          </w:tcPr>
          <w:p w14:paraId="6E79E974" w14:textId="77777777" w:rsidR="00805333" w:rsidRPr="00AD3A6F" w:rsidRDefault="00805333" w:rsidP="00805333">
            <w:pPr>
              <w:tabs>
                <w:tab w:val="left" w:pos="8496"/>
                <w:tab w:val="left" w:pos="8640"/>
              </w:tabs>
              <w:suppressAutoHyphens/>
              <w:ind w:right="-570"/>
              <w:rPr>
                <w:rFonts w:ascii="Times New Roman" w:hAnsi="Times New Roman"/>
                <w:b/>
                <w:spacing w:val="-3"/>
                <w:sz w:val="24"/>
                <w:szCs w:val="24"/>
                <w:lang w:val="fr-FR"/>
              </w:rPr>
            </w:pPr>
            <w:r w:rsidRPr="00AD3A6F">
              <w:rPr>
                <w:rFonts w:ascii="Times New Roman" w:hAnsi="Times New Roman"/>
                <w:b/>
                <w:spacing w:val="-3"/>
                <w:sz w:val="24"/>
                <w:szCs w:val="24"/>
                <w:lang w:val="fr-FR"/>
              </w:rPr>
              <w:t>M. ................coordonnées/e-mail</w:t>
            </w:r>
          </w:p>
          <w:p w14:paraId="55FDED7E" w14:textId="77777777" w:rsidR="00805333" w:rsidRPr="00AD3A6F" w:rsidRDefault="00805333" w:rsidP="00805333">
            <w:pPr>
              <w:tabs>
                <w:tab w:val="left" w:pos="8496"/>
                <w:tab w:val="left" w:pos="8640"/>
              </w:tabs>
              <w:suppressAutoHyphens/>
              <w:ind w:right="-570"/>
              <w:rPr>
                <w:rFonts w:ascii="Times New Roman" w:hAnsi="Times New Roman"/>
                <w:b/>
                <w:spacing w:val="-3"/>
                <w:sz w:val="24"/>
                <w:szCs w:val="24"/>
                <w:lang w:val="fr-FR"/>
              </w:rPr>
            </w:pPr>
            <w:r w:rsidRPr="00AD3A6F">
              <w:rPr>
                <w:rFonts w:ascii="Times New Roman" w:hAnsi="Times New Roman"/>
                <w:b/>
                <w:spacing w:val="-3"/>
                <w:sz w:val="24"/>
                <w:szCs w:val="24"/>
                <w:lang w:val="fr-FR"/>
              </w:rPr>
              <w:t>M. ............... coordonnées/e-mail</w:t>
            </w:r>
          </w:p>
          <w:p w14:paraId="098CD969" w14:textId="77777777" w:rsidR="00805333" w:rsidRPr="00AD3A6F" w:rsidRDefault="00805333" w:rsidP="00805333">
            <w:pPr>
              <w:keepNext w:val="0"/>
              <w:widowControl w:val="0"/>
              <w:spacing w:line="300" w:lineRule="auto"/>
              <w:rPr>
                <w:rFonts w:ascii="Times New Roman" w:eastAsia="KaiTi_GB2312" w:hAnsi="Times New Roman"/>
                <w:color w:val="000000" w:themeColor="text1"/>
                <w:sz w:val="24"/>
                <w:szCs w:val="24"/>
                <w:lang w:val="fr-FR"/>
              </w:rPr>
            </w:pPr>
            <w:r w:rsidRPr="00AD3A6F">
              <w:rPr>
                <w:rFonts w:ascii="Times New Roman" w:hAnsi="Times New Roman"/>
                <w:b/>
                <w:spacing w:val="-3"/>
                <w:sz w:val="24"/>
                <w:szCs w:val="24"/>
              </w:rPr>
              <w:t xml:space="preserve">M. ............... </w:t>
            </w:r>
            <w:proofErr w:type="spellStart"/>
            <w:r w:rsidRPr="00AD3A6F">
              <w:rPr>
                <w:rFonts w:ascii="Times New Roman" w:hAnsi="Times New Roman"/>
                <w:b/>
                <w:spacing w:val="-3"/>
                <w:sz w:val="24"/>
                <w:szCs w:val="24"/>
              </w:rPr>
              <w:t>coordonnées</w:t>
            </w:r>
            <w:proofErr w:type="spellEnd"/>
            <w:r w:rsidRPr="00AD3A6F">
              <w:rPr>
                <w:rFonts w:ascii="Times New Roman" w:hAnsi="Times New Roman"/>
                <w:b/>
                <w:spacing w:val="-3"/>
                <w:sz w:val="24"/>
                <w:szCs w:val="24"/>
              </w:rPr>
              <w:t>/e-mail</w:t>
            </w:r>
          </w:p>
        </w:tc>
      </w:tr>
    </w:tbl>
    <w:p w14:paraId="121CDE26" w14:textId="77777777" w:rsidR="00805333" w:rsidRPr="00AD3A6F" w:rsidRDefault="00805333" w:rsidP="00805333">
      <w:pPr>
        <w:keepNext w:val="0"/>
        <w:widowControl w:val="0"/>
        <w:rPr>
          <w:rFonts w:ascii="Times New Roman" w:eastAsia="KaiTi_GB2312" w:hAnsi="Times New Roman"/>
          <w:color w:val="000000" w:themeColor="text1"/>
          <w:sz w:val="24"/>
          <w:szCs w:val="24"/>
          <w:lang w:val="de-DE"/>
        </w:rPr>
      </w:pPr>
    </w:p>
    <w:p w14:paraId="788317B7" w14:textId="77777777" w:rsidR="00805333" w:rsidRPr="00AD3A6F" w:rsidRDefault="00805333" w:rsidP="00805333">
      <w:pPr>
        <w:keepNext w:val="0"/>
        <w:widowControl w:val="0"/>
        <w:rPr>
          <w:rFonts w:ascii="Times New Roman" w:eastAsia="KaiTi_GB2312" w:hAnsi="Times New Roman"/>
          <w:color w:val="000000" w:themeColor="text1"/>
          <w:sz w:val="24"/>
          <w:szCs w:val="24"/>
          <w:lang w:val="de-DE"/>
        </w:rPr>
      </w:pPr>
    </w:p>
    <w:p w14:paraId="5831C55C" w14:textId="77777777" w:rsidR="00805333" w:rsidRPr="00AD3A6F" w:rsidRDefault="00805333" w:rsidP="00805333">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Each Party may replace representatives above-mentioned by written information sent to the other Party.</w:t>
      </w:r>
    </w:p>
    <w:p w14:paraId="086D3A42" w14:textId="77777777" w:rsidR="00FA44BE" w:rsidRPr="00AD3A6F" w:rsidRDefault="00FA44BE" w:rsidP="00805333">
      <w:pPr>
        <w:keepNext w:val="0"/>
        <w:widowControl w:val="0"/>
        <w:rPr>
          <w:rFonts w:ascii="Times New Roman" w:hAnsi="Times New Roman"/>
          <w:color w:val="000000" w:themeColor="text1"/>
          <w:sz w:val="24"/>
          <w:szCs w:val="24"/>
        </w:rPr>
      </w:pPr>
    </w:p>
    <w:p w14:paraId="6160B5AA" w14:textId="77777777" w:rsidR="00F71EAD" w:rsidRPr="00AD3A6F" w:rsidRDefault="00F71EAD" w:rsidP="00F71EAD">
      <w:pPr>
        <w:pStyle w:val="Article"/>
        <w:rPr>
          <w:rFonts w:ascii="Times New Roman" w:hAnsi="Times New Roman" w:cs="Times New Roman"/>
          <w:b/>
          <w:color w:val="auto"/>
        </w:rPr>
      </w:pPr>
      <w:r w:rsidRPr="00420E30">
        <w:rPr>
          <w:rFonts w:ascii="Times New Roman" w:hAnsi="Times New Roman" w:cs="Times New Roman"/>
          <w:color w:val="auto"/>
          <w:u w:val="none"/>
        </w:rPr>
        <w:t xml:space="preserve"> </w:t>
      </w:r>
      <w:r w:rsidR="00420E30">
        <w:rPr>
          <w:rFonts w:ascii="Times New Roman" w:hAnsi="Times New Roman" w:cs="Times New Roman"/>
          <w:color w:val="auto"/>
          <w:u w:val="none"/>
        </w:rPr>
        <w:tab/>
      </w:r>
      <w:r w:rsidRPr="00AD3A6F">
        <w:rPr>
          <w:rFonts w:ascii="Times New Roman" w:hAnsi="Times New Roman" w:cs="Times New Roman"/>
          <w:b/>
          <w:color w:val="auto"/>
        </w:rPr>
        <w:t>DATA PROTECTION</w:t>
      </w:r>
    </w:p>
    <w:p w14:paraId="562623BB" w14:textId="77777777" w:rsidR="00FA44BE" w:rsidRDefault="00FA44BE" w:rsidP="00F71EAD">
      <w:pPr>
        <w:pStyle w:val="Article"/>
        <w:numPr>
          <w:ilvl w:val="0"/>
          <w:numId w:val="0"/>
        </w:numPr>
        <w:spacing w:before="0" w:after="0"/>
        <w:rPr>
          <w:rFonts w:ascii="Times New Roman" w:hAnsi="Times New Roman" w:cs="Times New Roman"/>
          <w:b/>
          <w:color w:val="auto"/>
        </w:rPr>
      </w:pPr>
    </w:p>
    <w:p w14:paraId="1035A922" w14:textId="77777777" w:rsidR="00F71EAD" w:rsidRPr="00AD3A6F" w:rsidRDefault="00F71EAD" w:rsidP="00F71EAD">
      <w:pPr>
        <w:pStyle w:val="Article"/>
        <w:numPr>
          <w:ilvl w:val="0"/>
          <w:numId w:val="0"/>
        </w:numPr>
        <w:spacing w:before="0" w:after="0"/>
        <w:rPr>
          <w:rFonts w:ascii="Times New Roman" w:hAnsi="Times New Roman" w:cs="Times New Roman"/>
          <w:color w:val="auto"/>
          <w:u w:val="none"/>
          <w:lang w:val="en-US"/>
        </w:rPr>
      </w:pPr>
      <w:r w:rsidRPr="00AD3A6F">
        <w:rPr>
          <w:rFonts w:ascii="Times New Roman" w:hAnsi="Times New Roman" w:cs="Times New Roman"/>
          <w:color w:val="auto"/>
          <w:u w:val="none"/>
          <w:lang w:val="en-US"/>
        </w:rPr>
        <w:t xml:space="preserve">The </w:t>
      </w:r>
      <w:r w:rsidR="00645337" w:rsidRPr="00AD3A6F">
        <w:rPr>
          <w:rFonts w:ascii="Times New Roman" w:hAnsi="Times New Roman" w:cs="Times New Roman"/>
          <w:color w:val="auto"/>
          <w:u w:val="none"/>
          <w:lang w:val="en-US"/>
        </w:rPr>
        <w:t>P</w:t>
      </w:r>
      <w:r w:rsidR="004832A3" w:rsidRPr="00AD3A6F">
        <w:rPr>
          <w:rFonts w:ascii="Times New Roman" w:hAnsi="Times New Roman" w:cs="Times New Roman"/>
          <w:color w:val="auto"/>
          <w:u w:val="none"/>
          <w:lang w:val="en-US"/>
        </w:rPr>
        <w:t xml:space="preserve">arties comply </w:t>
      </w:r>
      <w:r w:rsidRPr="00AD3A6F">
        <w:rPr>
          <w:rFonts w:ascii="Times New Roman" w:hAnsi="Times New Roman" w:cs="Times New Roman"/>
          <w:color w:val="auto"/>
          <w:u w:val="none"/>
          <w:lang w:val="en-US"/>
        </w:rPr>
        <w:t xml:space="preserve">with the European regulation 2016/679 relating to the protection of natural persons with regard to the processing of personal data on the date of application and to any regulations </w:t>
      </w:r>
      <w:r w:rsidRPr="00AD3A6F">
        <w:rPr>
          <w:rFonts w:ascii="Times New Roman" w:hAnsi="Times New Roman" w:cs="Times New Roman"/>
          <w:color w:val="auto"/>
          <w:u w:val="none"/>
          <w:lang w:val="en-US"/>
        </w:rPr>
        <w:lastRenderedPageBreak/>
        <w:t xml:space="preserve">relating to the processing of personal data into force during the </w:t>
      </w:r>
      <w:proofErr w:type="spellStart"/>
      <w:proofErr w:type="gramStart"/>
      <w:r w:rsidRPr="00AD3A6F">
        <w:rPr>
          <w:rFonts w:ascii="Times New Roman" w:hAnsi="Times New Roman" w:cs="Times New Roman"/>
          <w:color w:val="auto"/>
          <w:u w:val="none"/>
          <w:lang w:val="en-US"/>
        </w:rPr>
        <w:t>Non Disclosure</w:t>
      </w:r>
      <w:proofErr w:type="spellEnd"/>
      <w:proofErr w:type="gramEnd"/>
      <w:r w:rsidRPr="00AD3A6F">
        <w:rPr>
          <w:rFonts w:ascii="Times New Roman" w:hAnsi="Times New Roman" w:cs="Times New Roman"/>
          <w:color w:val="auto"/>
          <w:u w:val="none"/>
          <w:lang w:val="en-US"/>
        </w:rPr>
        <w:t xml:space="preserve"> Agreement (NDA) (« the Applicable Data Protection Legislation »).</w:t>
      </w:r>
    </w:p>
    <w:p w14:paraId="75A63BEA" w14:textId="77777777" w:rsidR="00F71EAD" w:rsidRPr="00AD3A6F" w:rsidRDefault="00F71EAD" w:rsidP="00F71EAD">
      <w:pPr>
        <w:pStyle w:val="Article"/>
        <w:numPr>
          <w:ilvl w:val="0"/>
          <w:numId w:val="0"/>
        </w:numPr>
        <w:spacing w:before="0" w:after="0"/>
        <w:rPr>
          <w:rFonts w:ascii="Times New Roman" w:hAnsi="Times New Roman" w:cs="Times New Roman"/>
          <w:color w:val="auto"/>
          <w:u w:val="none"/>
          <w:lang w:val="en-US"/>
        </w:rPr>
      </w:pPr>
    </w:p>
    <w:p w14:paraId="0555738D" w14:textId="77777777" w:rsidR="00F71EAD" w:rsidRPr="00AD3A6F" w:rsidRDefault="00F71EAD" w:rsidP="00F71EAD">
      <w:pPr>
        <w:pStyle w:val="Article"/>
        <w:numPr>
          <w:ilvl w:val="0"/>
          <w:numId w:val="0"/>
        </w:numPr>
        <w:spacing w:before="0" w:after="0"/>
        <w:rPr>
          <w:rFonts w:ascii="Times New Roman" w:hAnsi="Times New Roman" w:cs="Times New Roman"/>
          <w:color w:val="auto"/>
          <w:u w:val="none"/>
          <w:lang w:val="en-US"/>
        </w:rPr>
      </w:pPr>
      <w:r w:rsidRPr="00AD3A6F">
        <w:rPr>
          <w:rFonts w:ascii="Times New Roman" w:hAnsi="Times New Roman" w:cs="Times New Roman"/>
          <w:color w:val="auto"/>
          <w:u w:val="none"/>
          <w:lang w:val="en-US"/>
        </w:rPr>
        <w:t>As soon as either Party carries out any processing of the other Party’s personnel contact details, the Parties shall conduct such processing, each as a Data Controller, only for administrative management purposes.</w:t>
      </w:r>
    </w:p>
    <w:p w14:paraId="3A3E9F4C" w14:textId="77777777" w:rsidR="00F71EAD" w:rsidRPr="00AD3A6F" w:rsidRDefault="00F71EAD" w:rsidP="00F71EAD">
      <w:pPr>
        <w:pStyle w:val="Article"/>
        <w:numPr>
          <w:ilvl w:val="0"/>
          <w:numId w:val="0"/>
        </w:numPr>
        <w:spacing w:before="0" w:after="0"/>
        <w:rPr>
          <w:rFonts w:ascii="Times New Roman" w:hAnsi="Times New Roman" w:cs="Times New Roman"/>
          <w:color w:val="auto"/>
          <w:u w:val="none"/>
          <w:lang w:val="en-US"/>
        </w:rPr>
      </w:pPr>
    </w:p>
    <w:p w14:paraId="0F71ED7F" w14:textId="77777777" w:rsidR="00F71EAD" w:rsidRDefault="00F71EAD" w:rsidP="00F71EAD">
      <w:pPr>
        <w:pStyle w:val="Article"/>
        <w:numPr>
          <w:ilvl w:val="0"/>
          <w:numId w:val="0"/>
        </w:numPr>
        <w:spacing w:before="0" w:after="0"/>
        <w:rPr>
          <w:rFonts w:ascii="Times New Roman" w:hAnsi="Times New Roman" w:cs="Times New Roman"/>
          <w:color w:val="auto"/>
          <w:u w:val="none"/>
          <w:lang w:val="en-US"/>
        </w:rPr>
      </w:pPr>
      <w:r w:rsidRPr="00AD3A6F">
        <w:rPr>
          <w:rFonts w:ascii="Times New Roman" w:hAnsi="Times New Roman" w:cs="Times New Roman"/>
          <w:color w:val="auto"/>
          <w:u w:val="none"/>
          <w:lang w:val="en-US"/>
        </w:rPr>
        <w:t>In addition, each Party undertakes to communicate the information notice provided by the other Party (if applicable) to each of the natural person of its company in order to enable s</w:t>
      </w:r>
      <w:r w:rsidR="004832A3" w:rsidRPr="00AD3A6F">
        <w:rPr>
          <w:rFonts w:ascii="Times New Roman" w:hAnsi="Times New Roman" w:cs="Times New Roman"/>
          <w:color w:val="auto"/>
          <w:u w:val="none"/>
          <w:lang w:val="en-US"/>
        </w:rPr>
        <w:t xml:space="preserve">uch other Party to comply with </w:t>
      </w:r>
      <w:r w:rsidRPr="00AD3A6F">
        <w:rPr>
          <w:rFonts w:ascii="Times New Roman" w:hAnsi="Times New Roman" w:cs="Times New Roman"/>
          <w:color w:val="auto"/>
          <w:u w:val="none"/>
          <w:lang w:val="en-US"/>
        </w:rPr>
        <w:t>the Applicable Data Protection Legislation.</w:t>
      </w:r>
    </w:p>
    <w:p w14:paraId="20B0CE2C" w14:textId="77777777" w:rsidR="00420E30" w:rsidRPr="00AD3A6F" w:rsidRDefault="00420E30" w:rsidP="00F71EAD">
      <w:pPr>
        <w:pStyle w:val="Article"/>
        <w:numPr>
          <w:ilvl w:val="0"/>
          <w:numId w:val="0"/>
        </w:numPr>
        <w:spacing w:before="0" w:after="0"/>
        <w:rPr>
          <w:rFonts w:ascii="Times New Roman" w:hAnsi="Times New Roman" w:cs="Times New Roman"/>
          <w:b/>
          <w:color w:val="auto"/>
          <w:u w:val="none"/>
        </w:rPr>
      </w:pPr>
    </w:p>
    <w:p w14:paraId="39E227D4" w14:textId="77777777" w:rsidR="00805333" w:rsidRPr="00AD3A6F" w:rsidRDefault="00420E30" w:rsidP="00805333">
      <w:pPr>
        <w:pStyle w:val="Article"/>
        <w:keepNext w:val="0"/>
        <w:widowControl w:val="0"/>
        <w:rPr>
          <w:rFonts w:ascii="Times New Roman" w:hAnsi="Times New Roman" w:cs="Times New Roman"/>
          <w:b/>
          <w:color w:val="000000" w:themeColor="text1"/>
        </w:rPr>
      </w:pPr>
      <w:r w:rsidRPr="00420E30">
        <w:rPr>
          <w:rFonts w:ascii="Times New Roman" w:hAnsi="Times New Roman" w:cs="Times New Roman"/>
          <w:color w:val="000000" w:themeColor="text1"/>
          <w:u w:val="none"/>
        </w:rPr>
        <w:t xml:space="preserve"> </w:t>
      </w:r>
      <w:r>
        <w:rPr>
          <w:rFonts w:ascii="Times New Roman" w:hAnsi="Times New Roman" w:cs="Times New Roman"/>
          <w:color w:val="000000" w:themeColor="text1"/>
          <w:u w:val="none"/>
        </w:rPr>
        <w:tab/>
      </w:r>
      <w:r w:rsidR="00805333" w:rsidRPr="00AD3A6F">
        <w:rPr>
          <w:rFonts w:ascii="Times New Roman" w:hAnsi="Times New Roman" w:cs="Times New Roman"/>
          <w:b/>
          <w:color w:val="000000" w:themeColor="text1"/>
        </w:rPr>
        <w:t>PROPERTY – RETURN OF CONFIDENTIAL INFORMATION</w:t>
      </w:r>
    </w:p>
    <w:p w14:paraId="341ED28C" w14:textId="77777777" w:rsidR="00805333" w:rsidRPr="00AD3A6F" w:rsidRDefault="00805333" w:rsidP="00805333">
      <w:pPr>
        <w:keepNext w:val="0"/>
        <w:widowControl w:val="0"/>
        <w:rPr>
          <w:rFonts w:ascii="Times New Roman" w:hAnsi="Times New Roman"/>
          <w:color w:val="000000" w:themeColor="text1"/>
          <w:sz w:val="24"/>
          <w:szCs w:val="24"/>
        </w:rPr>
      </w:pPr>
    </w:p>
    <w:p w14:paraId="1D80193B" w14:textId="77777777" w:rsidR="00805333" w:rsidRPr="00AD3A6F" w:rsidRDefault="00805333" w:rsidP="00805333">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Any and all Confidential Information disclosed to the Recipient in accordance with this Agreement and all copies, reproductions and/or duplications shall remain the exclusive property of the Discloser, without prejudice to third parties’ rights.</w:t>
      </w:r>
    </w:p>
    <w:p w14:paraId="5654B424" w14:textId="77777777" w:rsidR="00805333" w:rsidRPr="00AD3A6F" w:rsidRDefault="00805333" w:rsidP="00805333">
      <w:pPr>
        <w:keepNext w:val="0"/>
        <w:widowControl w:val="0"/>
        <w:rPr>
          <w:rFonts w:ascii="Times New Roman" w:hAnsi="Times New Roman"/>
          <w:color w:val="000000" w:themeColor="text1"/>
          <w:sz w:val="24"/>
          <w:szCs w:val="24"/>
        </w:rPr>
      </w:pPr>
    </w:p>
    <w:p w14:paraId="0A8F9C67" w14:textId="77777777" w:rsidR="00805333" w:rsidRPr="00AD3A6F" w:rsidRDefault="00805333" w:rsidP="00805333">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 xml:space="preserve">When the Discloser's Confidential Information is no longer needed for the </w:t>
      </w:r>
      <w:r w:rsidR="004832A3" w:rsidRPr="00AD3A6F">
        <w:rPr>
          <w:rFonts w:ascii="Times New Roman" w:hAnsi="Times New Roman"/>
          <w:color w:val="000000" w:themeColor="text1"/>
          <w:sz w:val="24"/>
          <w:szCs w:val="24"/>
        </w:rPr>
        <w:t>Purpose</w:t>
      </w:r>
      <w:r w:rsidRPr="00AD3A6F">
        <w:rPr>
          <w:rFonts w:ascii="Times New Roman" w:hAnsi="Times New Roman"/>
          <w:color w:val="000000" w:themeColor="text1"/>
          <w:sz w:val="24"/>
          <w:szCs w:val="24"/>
        </w:rPr>
        <w:t xml:space="preserve"> or at any time upon request of the Discloser, or upon termination of the Agreement, all Confidential Information disclosed shall be returned to the Discloser or destroyed. Such return or destruction shall be certified in writing by the Recipient to the Discloser within thirty (30) calendar days of the request for return or destruction.</w:t>
      </w:r>
    </w:p>
    <w:p w14:paraId="426FCE4B" w14:textId="77777777" w:rsidR="00805333" w:rsidRPr="00AD3A6F" w:rsidRDefault="00805333" w:rsidP="00805333">
      <w:pPr>
        <w:keepNext w:val="0"/>
        <w:widowControl w:val="0"/>
        <w:rPr>
          <w:rFonts w:ascii="Times New Roman" w:hAnsi="Times New Roman"/>
          <w:color w:val="000000" w:themeColor="text1"/>
          <w:sz w:val="24"/>
          <w:szCs w:val="24"/>
        </w:rPr>
      </w:pPr>
    </w:p>
    <w:p w14:paraId="5649F9E6" w14:textId="77777777" w:rsidR="00805333" w:rsidRPr="00AD3A6F" w:rsidRDefault="00420E30" w:rsidP="00805333">
      <w:pPr>
        <w:pStyle w:val="Article"/>
        <w:keepNext w:val="0"/>
        <w:widowControl w:val="0"/>
        <w:rPr>
          <w:rFonts w:ascii="Times New Roman" w:hAnsi="Times New Roman" w:cs="Times New Roman"/>
          <w:b/>
          <w:color w:val="000000" w:themeColor="text1"/>
        </w:rPr>
      </w:pPr>
      <w:r w:rsidRPr="00420E30">
        <w:rPr>
          <w:rFonts w:ascii="Times New Roman" w:hAnsi="Times New Roman" w:cs="Times New Roman"/>
          <w:color w:val="000000" w:themeColor="text1"/>
          <w:u w:val="none"/>
        </w:rPr>
        <w:t xml:space="preserve"> </w:t>
      </w:r>
      <w:r w:rsidRPr="00420E30">
        <w:rPr>
          <w:rFonts w:ascii="Times New Roman" w:hAnsi="Times New Roman" w:cs="Times New Roman"/>
          <w:color w:val="000000" w:themeColor="text1"/>
          <w:u w:val="none"/>
        </w:rPr>
        <w:tab/>
      </w:r>
      <w:r w:rsidR="00805333" w:rsidRPr="00AD3A6F">
        <w:rPr>
          <w:rFonts w:ascii="Times New Roman" w:hAnsi="Times New Roman" w:cs="Times New Roman"/>
          <w:b/>
          <w:color w:val="000000" w:themeColor="text1"/>
        </w:rPr>
        <w:t>DURATION</w:t>
      </w:r>
    </w:p>
    <w:p w14:paraId="6F04C08C" w14:textId="77777777" w:rsidR="00805333" w:rsidRPr="00AD3A6F" w:rsidRDefault="00805333" w:rsidP="00805333">
      <w:pPr>
        <w:keepNext w:val="0"/>
        <w:widowControl w:val="0"/>
        <w:rPr>
          <w:rFonts w:ascii="Times New Roman" w:hAnsi="Times New Roman"/>
          <w:color w:val="000000" w:themeColor="text1"/>
          <w:sz w:val="24"/>
          <w:szCs w:val="24"/>
        </w:rPr>
      </w:pPr>
    </w:p>
    <w:p w14:paraId="245BAC74" w14:textId="59CA32A8" w:rsidR="00805333" w:rsidRPr="00AD3A6F" w:rsidRDefault="00805333" w:rsidP="00805333">
      <w:pPr>
        <w:keepNext w:val="0"/>
        <w:widowControl w:val="0"/>
        <w:tabs>
          <w:tab w:val="clear" w:pos="567"/>
          <w:tab w:val="left" w:pos="284"/>
        </w:tabs>
        <w:rPr>
          <w:rFonts w:ascii="Times New Roman" w:hAnsi="Times New Roman"/>
          <w:color w:val="000000" w:themeColor="text1"/>
          <w:sz w:val="24"/>
          <w:szCs w:val="24"/>
        </w:rPr>
      </w:pPr>
      <w:r w:rsidRPr="00AD3A6F">
        <w:rPr>
          <w:rFonts w:ascii="Times New Roman" w:hAnsi="Times New Roman"/>
          <w:color w:val="000000" w:themeColor="text1"/>
          <w:sz w:val="24"/>
          <w:szCs w:val="24"/>
        </w:rPr>
        <w:t xml:space="preserve">6.1 This Agreement shall enter into </w:t>
      </w:r>
      <w:commentRangeStart w:id="7"/>
      <w:commentRangeStart w:id="8"/>
      <w:r w:rsidRPr="00AD3A6F">
        <w:rPr>
          <w:rFonts w:ascii="Times New Roman" w:hAnsi="Times New Roman"/>
          <w:color w:val="000000" w:themeColor="text1"/>
          <w:sz w:val="24"/>
          <w:szCs w:val="24"/>
        </w:rPr>
        <w:t>force upon the last signature by the Parties</w:t>
      </w:r>
      <w:ins w:id="9" w:author="Alexandra LOISEAU" w:date="2025-06-19T10:22:00Z">
        <w:r w:rsidR="00094B45">
          <w:rPr>
            <w:rFonts w:ascii="Times New Roman" w:hAnsi="Times New Roman"/>
            <w:color w:val="000000" w:themeColor="text1"/>
            <w:sz w:val="24"/>
            <w:szCs w:val="24"/>
          </w:rPr>
          <w:t xml:space="preserve"> and will take effect retroactively on 20/06/2025</w:t>
        </w:r>
      </w:ins>
      <w:r w:rsidRPr="00AD3A6F">
        <w:rPr>
          <w:rFonts w:ascii="Times New Roman" w:hAnsi="Times New Roman"/>
          <w:color w:val="000000" w:themeColor="text1"/>
          <w:sz w:val="24"/>
          <w:szCs w:val="24"/>
        </w:rPr>
        <w:t>.</w:t>
      </w:r>
      <w:commentRangeEnd w:id="7"/>
      <w:r w:rsidR="009F1584">
        <w:rPr>
          <w:rStyle w:val="Marquedecommentaire"/>
        </w:rPr>
        <w:commentReference w:id="7"/>
      </w:r>
      <w:commentRangeEnd w:id="8"/>
      <w:r w:rsidR="00094B45">
        <w:rPr>
          <w:rStyle w:val="Marquedecommentaire"/>
        </w:rPr>
        <w:commentReference w:id="8"/>
      </w:r>
    </w:p>
    <w:p w14:paraId="6BF39FB3" w14:textId="77777777" w:rsidR="00805333" w:rsidRPr="00AD3A6F" w:rsidRDefault="00805333" w:rsidP="00805333">
      <w:pPr>
        <w:keepNext w:val="0"/>
        <w:widowControl w:val="0"/>
        <w:ind w:left="567" w:hanging="567"/>
        <w:rPr>
          <w:rFonts w:ascii="Times New Roman" w:hAnsi="Times New Roman"/>
          <w:color w:val="000000" w:themeColor="text1"/>
          <w:sz w:val="24"/>
          <w:szCs w:val="24"/>
        </w:rPr>
      </w:pPr>
    </w:p>
    <w:p w14:paraId="7C4293C1" w14:textId="4CBCC50D" w:rsidR="00805333" w:rsidRPr="00AD3A6F" w:rsidRDefault="00805333" w:rsidP="00805333">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 xml:space="preserve">6.2 This Agreement expires </w:t>
      </w:r>
      <w:commentRangeStart w:id="10"/>
      <w:commentRangeStart w:id="11"/>
      <w:ins w:id="12" w:author="Alexandra LOISEAU" w:date="2025-06-19T12:00:00Z">
        <w:r w:rsidR="00F84559">
          <w:rPr>
            <w:rFonts w:ascii="Times New Roman" w:hAnsi="Times New Roman"/>
            <w:color w:val="000000" w:themeColor="text1"/>
            <w:sz w:val="24"/>
            <w:szCs w:val="24"/>
          </w:rPr>
          <w:t>five</w:t>
        </w:r>
        <w:r w:rsidR="00F84559" w:rsidRPr="00AD3A6F">
          <w:rPr>
            <w:rFonts w:ascii="Times New Roman" w:hAnsi="Times New Roman"/>
            <w:color w:val="000000" w:themeColor="text1"/>
            <w:sz w:val="24"/>
            <w:szCs w:val="24"/>
          </w:rPr>
          <w:t xml:space="preserve"> </w:t>
        </w:r>
      </w:ins>
      <w:r w:rsidRPr="00AD3A6F">
        <w:rPr>
          <w:rFonts w:ascii="Times New Roman" w:hAnsi="Times New Roman"/>
          <w:color w:val="000000" w:themeColor="text1"/>
          <w:sz w:val="24"/>
          <w:szCs w:val="24"/>
        </w:rPr>
        <w:t>(</w:t>
      </w:r>
      <w:ins w:id="13" w:author="Alexandra LOISEAU" w:date="2025-06-19T12:00:00Z">
        <w:r w:rsidR="00F84559">
          <w:rPr>
            <w:rFonts w:ascii="Times New Roman" w:hAnsi="Times New Roman"/>
            <w:color w:val="000000" w:themeColor="text1"/>
            <w:sz w:val="24"/>
            <w:szCs w:val="24"/>
          </w:rPr>
          <w:t>5</w:t>
        </w:r>
      </w:ins>
      <w:r w:rsidRPr="00AD3A6F">
        <w:rPr>
          <w:rFonts w:ascii="Times New Roman" w:hAnsi="Times New Roman"/>
          <w:color w:val="000000" w:themeColor="text1"/>
          <w:sz w:val="24"/>
          <w:szCs w:val="24"/>
        </w:rPr>
        <w:t>) years from its Effective Date</w:t>
      </w:r>
      <w:commentRangeEnd w:id="10"/>
      <w:r w:rsidR="009F1584">
        <w:rPr>
          <w:rStyle w:val="Marquedecommentaire"/>
        </w:rPr>
        <w:commentReference w:id="10"/>
      </w:r>
      <w:commentRangeEnd w:id="11"/>
      <w:r w:rsidR="00F84559">
        <w:rPr>
          <w:rStyle w:val="Marquedecommentaire"/>
        </w:rPr>
        <w:commentReference w:id="11"/>
      </w:r>
      <w:r w:rsidRPr="00AD3A6F">
        <w:rPr>
          <w:rFonts w:ascii="Times New Roman" w:hAnsi="Times New Roman"/>
          <w:color w:val="000000" w:themeColor="text1"/>
          <w:sz w:val="24"/>
          <w:szCs w:val="24"/>
        </w:rPr>
        <w:t xml:space="preserve">, except that </w:t>
      </w:r>
      <w:r w:rsidR="004832A3" w:rsidRPr="00AD3A6F">
        <w:rPr>
          <w:rFonts w:ascii="Times New Roman" w:hAnsi="Times New Roman"/>
          <w:color w:val="000000" w:themeColor="text1"/>
          <w:sz w:val="24"/>
          <w:szCs w:val="24"/>
        </w:rPr>
        <w:t>a Party may terminate it</w:t>
      </w:r>
      <w:r w:rsidRPr="00AD3A6F">
        <w:rPr>
          <w:rFonts w:ascii="Times New Roman" w:hAnsi="Times New Roman"/>
          <w:color w:val="000000" w:themeColor="text1"/>
          <w:sz w:val="24"/>
          <w:szCs w:val="24"/>
        </w:rPr>
        <w:t xml:space="preserve"> at any time by giving a thirty (30) days prior written notice to the other Party.  </w:t>
      </w:r>
    </w:p>
    <w:p w14:paraId="212B4B86" w14:textId="77777777" w:rsidR="00805333" w:rsidRPr="00AD3A6F" w:rsidRDefault="00805333" w:rsidP="00805333">
      <w:pPr>
        <w:keepNext w:val="0"/>
        <w:widowControl w:val="0"/>
        <w:rPr>
          <w:rFonts w:ascii="Times New Roman" w:hAnsi="Times New Roman"/>
          <w:color w:val="000000" w:themeColor="text1"/>
          <w:sz w:val="24"/>
          <w:szCs w:val="24"/>
        </w:rPr>
      </w:pPr>
    </w:p>
    <w:p w14:paraId="14FD29A0" w14:textId="77777777" w:rsidR="00805333" w:rsidRPr="00AD3A6F" w:rsidRDefault="00805333" w:rsidP="00805333">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The provisions of the articles 2, 3, 5, 7 and 9 shall survive the expiration or termination of the Agreement for the duration set forth in article 2.</w:t>
      </w:r>
    </w:p>
    <w:p w14:paraId="4F329FB6" w14:textId="77777777" w:rsidR="00805333" w:rsidRPr="00AD3A6F" w:rsidRDefault="00805333" w:rsidP="00805333">
      <w:pPr>
        <w:keepNext w:val="0"/>
        <w:widowControl w:val="0"/>
        <w:ind w:left="567" w:hanging="567"/>
        <w:rPr>
          <w:rFonts w:ascii="Times New Roman" w:eastAsia="KaiTi_GB2312" w:hAnsi="Times New Roman"/>
          <w:color w:val="000000" w:themeColor="text1"/>
          <w:sz w:val="24"/>
          <w:szCs w:val="24"/>
        </w:rPr>
      </w:pPr>
    </w:p>
    <w:p w14:paraId="6425F8FC" w14:textId="77777777" w:rsidR="00805333" w:rsidRPr="00AD3A6F" w:rsidRDefault="00805333" w:rsidP="00805333">
      <w:pPr>
        <w:keepNext w:val="0"/>
        <w:widowControl w:val="0"/>
        <w:spacing w:after="120"/>
        <w:ind w:left="567" w:hanging="567"/>
        <w:rPr>
          <w:rFonts w:ascii="Times New Roman" w:hAnsi="Times New Roman"/>
          <w:color w:val="000000" w:themeColor="text1"/>
          <w:sz w:val="24"/>
          <w:szCs w:val="24"/>
          <w:lang w:val="en-US"/>
        </w:rPr>
      </w:pPr>
      <w:r w:rsidRPr="00AD3A6F">
        <w:rPr>
          <w:rFonts w:ascii="Times New Roman" w:hAnsi="Times New Roman"/>
          <w:color w:val="000000" w:themeColor="text1"/>
          <w:sz w:val="24"/>
          <w:szCs w:val="24"/>
          <w:lang w:val="en-US"/>
        </w:rPr>
        <w:t>6.3 After expiration or termination of this Agreement, the Recipient shall:</w:t>
      </w:r>
    </w:p>
    <w:p w14:paraId="1FCDBCA8" w14:textId="77777777" w:rsidR="00805333" w:rsidRPr="00AD3A6F" w:rsidRDefault="00805333" w:rsidP="00805333">
      <w:pPr>
        <w:keepNext w:val="0"/>
        <w:widowControl w:val="0"/>
        <w:spacing w:after="120"/>
        <w:ind w:left="567" w:hanging="567"/>
        <w:rPr>
          <w:rFonts w:ascii="Times New Roman" w:hAnsi="Times New Roman"/>
          <w:color w:val="000000" w:themeColor="text1"/>
          <w:sz w:val="24"/>
          <w:szCs w:val="24"/>
          <w:lang w:val="en-US"/>
        </w:rPr>
      </w:pPr>
      <w:r w:rsidRPr="00AD3A6F">
        <w:rPr>
          <w:rFonts w:ascii="Times New Roman" w:hAnsi="Times New Roman"/>
          <w:color w:val="000000" w:themeColor="text1"/>
          <w:sz w:val="24"/>
          <w:szCs w:val="24"/>
          <w:lang w:val="en-US"/>
        </w:rPr>
        <w:tab/>
        <w:t>- stop using the received Confidential Information immediately, and</w:t>
      </w:r>
    </w:p>
    <w:p w14:paraId="32CB3C18" w14:textId="77777777" w:rsidR="00805333" w:rsidRPr="00AD3A6F" w:rsidRDefault="00805333" w:rsidP="00805333">
      <w:pPr>
        <w:keepNext w:val="0"/>
        <w:widowControl w:val="0"/>
        <w:ind w:left="567" w:hanging="567"/>
        <w:rPr>
          <w:rFonts w:ascii="Times New Roman" w:hAnsi="Times New Roman"/>
          <w:color w:val="000000" w:themeColor="text1"/>
          <w:sz w:val="24"/>
          <w:szCs w:val="24"/>
        </w:rPr>
      </w:pPr>
      <w:r w:rsidRPr="00AD3A6F">
        <w:rPr>
          <w:rFonts w:ascii="Times New Roman" w:hAnsi="Times New Roman"/>
          <w:color w:val="000000" w:themeColor="text1"/>
          <w:sz w:val="24"/>
          <w:szCs w:val="24"/>
          <w:lang w:val="en-US"/>
        </w:rPr>
        <w:tab/>
        <w:t>- return Confidential Information according to article 5</w:t>
      </w:r>
      <w:r w:rsidRPr="00AD3A6F">
        <w:rPr>
          <w:rFonts w:ascii="Times New Roman" w:hAnsi="Times New Roman"/>
          <w:color w:val="000000" w:themeColor="text1"/>
          <w:sz w:val="24"/>
          <w:szCs w:val="24"/>
        </w:rPr>
        <w:t>.</w:t>
      </w:r>
    </w:p>
    <w:p w14:paraId="39CD2E00" w14:textId="77777777" w:rsidR="00805333" w:rsidRPr="00AD3A6F" w:rsidRDefault="00805333" w:rsidP="00805333">
      <w:pPr>
        <w:keepNext w:val="0"/>
        <w:widowControl w:val="0"/>
        <w:rPr>
          <w:rFonts w:ascii="Times New Roman" w:hAnsi="Times New Roman"/>
          <w:color w:val="000000" w:themeColor="text1"/>
          <w:sz w:val="24"/>
          <w:szCs w:val="24"/>
        </w:rPr>
      </w:pPr>
    </w:p>
    <w:p w14:paraId="0F6A8235" w14:textId="77777777" w:rsidR="00805333" w:rsidRPr="00AD3A6F" w:rsidRDefault="00420E30" w:rsidP="00805333">
      <w:pPr>
        <w:pStyle w:val="Article"/>
        <w:keepNext w:val="0"/>
        <w:widowControl w:val="0"/>
        <w:rPr>
          <w:rFonts w:ascii="Times New Roman" w:hAnsi="Times New Roman" w:cs="Times New Roman"/>
          <w:b/>
          <w:color w:val="000000" w:themeColor="text1"/>
        </w:rPr>
      </w:pPr>
      <w:r w:rsidRPr="00420E30">
        <w:rPr>
          <w:rFonts w:ascii="Times New Roman" w:hAnsi="Times New Roman" w:cs="Times New Roman"/>
          <w:color w:val="000000" w:themeColor="text1"/>
          <w:u w:val="none"/>
        </w:rPr>
        <w:t xml:space="preserve"> </w:t>
      </w:r>
      <w:r>
        <w:rPr>
          <w:rFonts w:ascii="Times New Roman" w:hAnsi="Times New Roman" w:cs="Times New Roman"/>
          <w:color w:val="000000" w:themeColor="text1"/>
          <w:u w:val="none"/>
        </w:rPr>
        <w:tab/>
      </w:r>
      <w:r w:rsidR="00805333" w:rsidRPr="00AD3A6F">
        <w:rPr>
          <w:rFonts w:ascii="Times New Roman" w:hAnsi="Times New Roman" w:cs="Times New Roman"/>
          <w:b/>
          <w:color w:val="000000" w:themeColor="text1"/>
        </w:rPr>
        <w:t>NO WARRANTY</w:t>
      </w:r>
    </w:p>
    <w:p w14:paraId="0411D452" w14:textId="77777777" w:rsidR="00805333" w:rsidRPr="00AD3A6F" w:rsidRDefault="00805333" w:rsidP="00805333">
      <w:pPr>
        <w:keepNext w:val="0"/>
        <w:widowControl w:val="0"/>
        <w:rPr>
          <w:rFonts w:ascii="Times New Roman" w:hAnsi="Times New Roman"/>
          <w:color w:val="000000" w:themeColor="text1"/>
          <w:sz w:val="24"/>
          <w:szCs w:val="24"/>
        </w:rPr>
      </w:pPr>
    </w:p>
    <w:p w14:paraId="3B0AEF95" w14:textId="77777777" w:rsidR="00805333" w:rsidRPr="00AD3A6F" w:rsidRDefault="00805333" w:rsidP="00420E30">
      <w:pPr>
        <w:pStyle w:val="Normal1"/>
        <w:numPr>
          <w:ilvl w:val="1"/>
          <w:numId w:val="6"/>
        </w:numPr>
        <w:spacing w:before="0" w:after="120"/>
        <w:rPr>
          <w:rFonts w:ascii="Times New Roman" w:hAnsi="Times New Roman"/>
          <w:sz w:val="24"/>
          <w:szCs w:val="24"/>
          <w:lang w:val="en-GB"/>
        </w:rPr>
      </w:pPr>
      <w:r w:rsidRPr="00AD3A6F">
        <w:rPr>
          <w:rFonts w:ascii="Times New Roman" w:hAnsi="Times New Roman"/>
          <w:sz w:val="24"/>
          <w:szCs w:val="24"/>
          <w:lang w:val="en-GB"/>
        </w:rPr>
        <w:t xml:space="preserve">Each Party warrants that it has the right to </w:t>
      </w:r>
      <w:r w:rsidR="004832A3" w:rsidRPr="00AD3A6F">
        <w:rPr>
          <w:rFonts w:ascii="Times New Roman" w:hAnsi="Times New Roman"/>
          <w:sz w:val="24"/>
          <w:szCs w:val="24"/>
          <w:lang w:val="en-GB"/>
        </w:rPr>
        <w:t>disclose</w:t>
      </w:r>
      <w:r w:rsidRPr="00AD3A6F">
        <w:rPr>
          <w:rFonts w:ascii="Times New Roman" w:hAnsi="Times New Roman"/>
          <w:sz w:val="24"/>
          <w:szCs w:val="24"/>
          <w:lang w:val="en-GB"/>
        </w:rPr>
        <w:t xml:space="preserve"> exchange, transmit, publish or otherwise use the Confidential Information it discloses to the other Party. Each Party shall indemnify and hold harmless the other Party, including any person who has received Confidential Information in accordance with the terms of this Agreement, for any damages, losses or expenses arising from any breach of this warranty or such damages, losses or expenses arising from an action brought by a third party as a result of the unauthorised disclosure of any of the Confidential Information.</w:t>
      </w:r>
      <w:bookmarkStart w:id="15" w:name="_Ref452124277"/>
    </w:p>
    <w:p w14:paraId="2D95FDE6" w14:textId="77777777" w:rsidR="00805333" w:rsidRPr="00AD3A6F" w:rsidRDefault="00805333" w:rsidP="00420E30">
      <w:pPr>
        <w:pStyle w:val="Normal1"/>
        <w:numPr>
          <w:ilvl w:val="1"/>
          <w:numId w:val="6"/>
        </w:numPr>
        <w:spacing w:before="0" w:after="120"/>
        <w:rPr>
          <w:rFonts w:ascii="Times New Roman" w:hAnsi="Times New Roman"/>
          <w:sz w:val="24"/>
          <w:szCs w:val="24"/>
          <w:lang w:val="en-GB"/>
        </w:rPr>
      </w:pPr>
      <w:r w:rsidRPr="00AD3A6F">
        <w:rPr>
          <w:rFonts w:ascii="Times New Roman" w:hAnsi="Times New Roman"/>
          <w:sz w:val="24"/>
          <w:szCs w:val="24"/>
          <w:lang w:val="en-GB"/>
        </w:rPr>
        <w:lastRenderedPageBreak/>
        <w:t>The Disclosing Party does not make any representation or warranty as to the accuracy or fitness of the Confidential Information for the intended purpose of the other Party and/or for the potential results to obtain with the use of this Confidential Information.</w:t>
      </w:r>
      <w:bookmarkEnd w:id="15"/>
    </w:p>
    <w:p w14:paraId="6E3A2111" w14:textId="77777777" w:rsidR="00805333" w:rsidRPr="00AD3A6F" w:rsidRDefault="00805333" w:rsidP="00805333">
      <w:pPr>
        <w:keepNext w:val="0"/>
        <w:widowControl w:val="0"/>
        <w:rPr>
          <w:rFonts w:ascii="Times New Roman" w:hAnsi="Times New Roman"/>
          <w:color w:val="000000" w:themeColor="text1"/>
          <w:sz w:val="24"/>
          <w:szCs w:val="24"/>
        </w:rPr>
      </w:pPr>
    </w:p>
    <w:p w14:paraId="47137213" w14:textId="77777777" w:rsidR="00805333" w:rsidRPr="00AD3A6F" w:rsidRDefault="00420E30" w:rsidP="00805333">
      <w:pPr>
        <w:pStyle w:val="Article"/>
        <w:keepNext w:val="0"/>
        <w:widowControl w:val="0"/>
        <w:rPr>
          <w:rFonts w:ascii="Times New Roman" w:hAnsi="Times New Roman" w:cs="Times New Roman"/>
          <w:b/>
          <w:color w:val="000000" w:themeColor="text1"/>
        </w:rPr>
      </w:pPr>
      <w:r w:rsidRPr="00420E30">
        <w:rPr>
          <w:rFonts w:ascii="Times New Roman" w:hAnsi="Times New Roman" w:cs="Times New Roman"/>
          <w:color w:val="000000" w:themeColor="text1"/>
          <w:u w:val="none"/>
        </w:rPr>
        <w:t xml:space="preserve"> </w:t>
      </w:r>
      <w:r>
        <w:rPr>
          <w:rFonts w:ascii="Times New Roman" w:hAnsi="Times New Roman" w:cs="Times New Roman"/>
          <w:color w:val="000000" w:themeColor="text1"/>
          <w:u w:val="none"/>
        </w:rPr>
        <w:tab/>
      </w:r>
      <w:r w:rsidR="00805333" w:rsidRPr="00AD3A6F">
        <w:rPr>
          <w:rFonts w:ascii="Times New Roman" w:hAnsi="Times New Roman" w:cs="Times New Roman"/>
          <w:b/>
          <w:color w:val="000000" w:themeColor="text1"/>
        </w:rPr>
        <w:t>MISCELLANEOUS PROVISIONS</w:t>
      </w:r>
    </w:p>
    <w:p w14:paraId="500C2821" w14:textId="77777777" w:rsidR="00805333" w:rsidRPr="00AD3A6F" w:rsidRDefault="00805333" w:rsidP="00805333">
      <w:pPr>
        <w:keepNext w:val="0"/>
        <w:widowControl w:val="0"/>
        <w:rPr>
          <w:rFonts w:ascii="Times New Roman" w:hAnsi="Times New Roman"/>
          <w:color w:val="000000" w:themeColor="text1"/>
          <w:sz w:val="24"/>
          <w:szCs w:val="24"/>
          <w:lang w:val="en-CA"/>
        </w:rPr>
      </w:pPr>
    </w:p>
    <w:p w14:paraId="7D6C6309" w14:textId="77777777" w:rsidR="00805333" w:rsidRPr="00AD3A6F" w:rsidRDefault="00805333" w:rsidP="00805333">
      <w:pPr>
        <w:keepNext w:val="0"/>
        <w:widowControl w:val="0"/>
        <w:rPr>
          <w:rFonts w:ascii="Times New Roman" w:hAnsi="Times New Roman"/>
          <w:color w:val="000000" w:themeColor="text1"/>
          <w:sz w:val="24"/>
          <w:szCs w:val="24"/>
          <w:lang w:val="en-CA"/>
        </w:rPr>
      </w:pPr>
      <w:r w:rsidRPr="00AD3A6F">
        <w:rPr>
          <w:rFonts w:ascii="Times New Roman" w:hAnsi="Times New Roman"/>
          <w:color w:val="000000" w:themeColor="text1"/>
          <w:sz w:val="24"/>
          <w:szCs w:val="24"/>
          <w:lang w:val="en-CA"/>
        </w:rPr>
        <w:t>Nothing in this Agreement shall be construed as granting the right to one of the Parties to bind the other Party without its previous written approval.</w:t>
      </w:r>
    </w:p>
    <w:p w14:paraId="4220436F" w14:textId="77777777" w:rsidR="00805333" w:rsidRPr="00AD3A6F" w:rsidRDefault="00805333" w:rsidP="00805333">
      <w:pPr>
        <w:keepNext w:val="0"/>
        <w:widowControl w:val="0"/>
        <w:rPr>
          <w:rFonts w:ascii="Times New Roman" w:hAnsi="Times New Roman"/>
          <w:color w:val="000000" w:themeColor="text1"/>
          <w:sz w:val="24"/>
          <w:szCs w:val="24"/>
        </w:rPr>
      </w:pPr>
    </w:p>
    <w:p w14:paraId="6AC7DA34" w14:textId="77777777" w:rsidR="00805333" w:rsidRPr="00AD3A6F" w:rsidRDefault="00805333" w:rsidP="00805333">
      <w:pPr>
        <w:keepNext w:val="0"/>
        <w:widowControl w:val="0"/>
        <w:tabs>
          <w:tab w:val="num" w:pos="540"/>
        </w:tabs>
        <w:rPr>
          <w:rFonts w:ascii="Times New Roman" w:hAnsi="Times New Roman"/>
          <w:color w:val="000000" w:themeColor="text1"/>
          <w:sz w:val="24"/>
          <w:szCs w:val="24"/>
          <w:lang w:val="en-CA"/>
        </w:rPr>
      </w:pPr>
      <w:r w:rsidRPr="00AD3A6F">
        <w:rPr>
          <w:rFonts w:ascii="Times New Roman" w:hAnsi="Times New Roman"/>
          <w:color w:val="000000" w:themeColor="text1"/>
          <w:sz w:val="24"/>
          <w:szCs w:val="24"/>
          <w:lang w:val="en-CA"/>
        </w:rPr>
        <w:t>This Agreement shall not be amended or modified other than by separate written amendment, signed by the authorized representatives of the Parties.</w:t>
      </w:r>
    </w:p>
    <w:p w14:paraId="100AF7C7" w14:textId="77777777" w:rsidR="00805333" w:rsidRPr="00AD3A6F" w:rsidRDefault="00805333" w:rsidP="00805333">
      <w:pPr>
        <w:keepNext w:val="0"/>
        <w:widowControl w:val="0"/>
        <w:rPr>
          <w:rFonts w:ascii="Times New Roman" w:hAnsi="Times New Roman"/>
          <w:color w:val="000000" w:themeColor="text1"/>
          <w:sz w:val="24"/>
          <w:szCs w:val="24"/>
        </w:rPr>
      </w:pPr>
    </w:p>
    <w:p w14:paraId="0FD03C93" w14:textId="77777777" w:rsidR="00805333" w:rsidRPr="00AD3A6F" w:rsidRDefault="00805333" w:rsidP="00805333">
      <w:pPr>
        <w:keepNext w:val="0"/>
        <w:widowControl w:val="0"/>
        <w:rPr>
          <w:rFonts w:ascii="Times New Roman" w:hAnsi="Times New Roman"/>
          <w:color w:val="000000" w:themeColor="text1"/>
          <w:sz w:val="24"/>
          <w:szCs w:val="24"/>
          <w:lang w:val="en-CA"/>
        </w:rPr>
      </w:pPr>
      <w:r w:rsidRPr="00AD3A6F">
        <w:rPr>
          <w:rFonts w:ascii="Times New Roman" w:hAnsi="Times New Roman"/>
          <w:color w:val="000000" w:themeColor="text1"/>
          <w:sz w:val="24"/>
          <w:szCs w:val="24"/>
          <w:lang w:val="en-CA"/>
        </w:rPr>
        <w:t>Neither Party shall assign its rights or duties under this Agreement without the prior written approval of the other Party.</w:t>
      </w:r>
    </w:p>
    <w:p w14:paraId="42B09E7B" w14:textId="77777777" w:rsidR="00805333" w:rsidRPr="00AD3A6F" w:rsidRDefault="00805333" w:rsidP="00805333">
      <w:pPr>
        <w:keepNext w:val="0"/>
        <w:widowControl w:val="0"/>
        <w:rPr>
          <w:rFonts w:ascii="Times New Roman" w:hAnsi="Times New Roman"/>
          <w:color w:val="000000" w:themeColor="text1"/>
          <w:sz w:val="24"/>
          <w:szCs w:val="24"/>
          <w:lang w:val="en-CA"/>
        </w:rPr>
      </w:pPr>
    </w:p>
    <w:p w14:paraId="0CBCAEAD" w14:textId="77777777" w:rsidR="00805333" w:rsidRPr="00AD3A6F" w:rsidRDefault="00805333" w:rsidP="00805333">
      <w:pPr>
        <w:keepNext w:val="0"/>
        <w:widowControl w:val="0"/>
        <w:rPr>
          <w:rFonts w:ascii="Times New Roman" w:hAnsi="Times New Roman"/>
          <w:color w:val="000000" w:themeColor="text1"/>
          <w:sz w:val="24"/>
          <w:szCs w:val="24"/>
          <w:lang w:val="en-CA"/>
        </w:rPr>
      </w:pPr>
      <w:r w:rsidRPr="00AD3A6F">
        <w:rPr>
          <w:rFonts w:ascii="Times New Roman" w:hAnsi="Times New Roman"/>
          <w:color w:val="000000" w:themeColor="text1"/>
          <w:sz w:val="24"/>
          <w:szCs w:val="24"/>
          <w:lang w:val="en-CA"/>
        </w:rPr>
        <w:t>Any failure, at any time, by a Party to enforce any provision under this Agreement or any extension of time granted shall not constitute a waiver of such provision or prejudice that Party's right to enforce such provision at any subsequent time.</w:t>
      </w:r>
    </w:p>
    <w:p w14:paraId="3D85DC18" w14:textId="77777777" w:rsidR="00805333" w:rsidRPr="00AD3A6F" w:rsidRDefault="00805333" w:rsidP="00805333">
      <w:pPr>
        <w:keepNext w:val="0"/>
        <w:widowControl w:val="0"/>
        <w:rPr>
          <w:rFonts w:ascii="Times New Roman" w:hAnsi="Times New Roman"/>
          <w:color w:val="000000" w:themeColor="text1"/>
          <w:sz w:val="24"/>
          <w:szCs w:val="24"/>
        </w:rPr>
      </w:pPr>
    </w:p>
    <w:p w14:paraId="535955DE" w14:textId="77777777" w:rsidR="00805333" w:rsidRPr="00AD3A6F" w:rsidRDefault="00805333" w:rsidP="00805333">
      <w:pPr>
        <w:keepNext w:val="0"/>
        <w:widowControl w:val="0"/>
        <w:rPr>
          <w:rFonts w:ascii="Times New Roman" w:hAnsi="Times New Roman"/>
          <w:color w:val="000000" w:themeColor="text1"/>
          <w:sz w:val="24"/>
          <w:szCs w:val="24"/>
          <w:lang w:val="en-CA"/>
        </w:rPr>
      </w:pPr>
      <w:r w:rsidRPr="00AD3A6F">
        <w:rPr>
          <w:rFonts w:ascii="Times New Roman" w:hAnsi="Times New Roman"/>
          <w:color w:val="000000" w:themeColor="text1"/>
          <w:sz w:val="24"/>
          <w:szCs w:val="24"/>
          <w:lang w:val="en-CA"/>
        </w:rPr>
        <w:t>If any provision hereto is invalid or unenforceable, the remainders of this Agreement shall remain in full force and effect and the Parties shall negotiate in good faith to replace invalid or unenforceable provisions, with provisions that are valid and enforceable and effectuate insofar as possible the basic purposes of the invalid or unenforceable provisions.</w:t>
      </w:r>
    </w:p>
    <w:p w14:paraId="253FF4A0" w14:textId="77777777" w:rsidR="00805333" w:rsidRPr="00AD3A6F" w:rsidRDefault="00805333" w:rsidP="00805333">
      <w:pPr>
        <w:keepNext w:val="0"/>
        <w:widowControl w:val="0"/>
        <w:rPr>
          <w:rFonts w:ascii="Times New Roman" w:hAnsi="Times New Roman"/>
          <w:color w:val="000000" w:themeColor="text1"/>
          <w:sz w:val="24"/>
          <w:szCs w:val="24"/>
        </w:rPr>
      </w:pPr>
    </w:p>
    <w:p w14:paraId="219862D6" w14:textId="77777777" w:rsidR="00805333" w:rsidRPr="00AD3A6F" w:rsidRDefault="00805333" w:rsidP="00805333">
      <w:pPr>
        <w:pStyle w:val="Article"/>
        <w:rPr>
          <w:rFonts w:ascii="Times New Roman" w:hAnsi="Times New Roman" w:cs="Times New Roman"/>
          <w:b/>
          <w:color w:val="000000" w:themeColor="text1"/>
        </w:rPr>
      </w:pPr>
      <w:r w:rsidRPr="00AD3A6F">
        <w:rPr>
          <w:rFonts w:ascii="Times New Roman" w:hAnsi="Times New Roman" w:cs="Times New Roman"/>
          <w:b/>
          <w:color w:val="000000" w:themeColor="text1"/>
        </w:rPr>
        <w:t xml:space="preserve">GOVERNING LAW – DISPUTES </w:t>
      </w:r>
    </w:p>
    <w:p w14:paraId="6E1474DF" w14:textId="77777777" w:rsidR="00805333" w:rsidRPr="00AD3A6F" w:rsidRDefault="00805333" w:rsidP="00805333">
      <w:pPr>
        <w:keepNext w:val="0"/>
        <w:widowControl w:val="0"/>
        <w:rPr>
          <w:rFonts w:ascii="Times New Roman" w:hAnsi="Times New Roman"/>
          <w:color w:val="000000" w:themeColor="text1"/>
          <w:sz w:val="24"/>
          <w:szCs w:val="24"/>
        </w:rPr>
      </w:pPr>
    </w:p>
    <w:p w14:paraId="21D473A5" w14:textId="77777777" w:rsidR="00805333" w:rsidRPr="006C08C6" w:rsidRDefault="00805333" w:rsidP="00805333">
      <w:pPr>
        <w:keepNext w:val="0"/>
        <w:widowControl w:val="0"/>
        <w:rPr>
          <w:rFonts w:ascii="Times New Roman" w:hAnsi="Times New Roman"/>
          <w:color w:val="000000" w:themeColor="text1"/>
          <w:sz w:val="24"/>
          <w:szCs w:val="24"/>
        </w:rPr>
      </w:pPr>
      <w:r w:rsidRPr="006C08C6">
        <w:rPr>
          <w:rFonts w:ascii="Times New Roman" w:hAnsi="Times New Roman"/>
          <w:color w:val="000000" w:themeColor="text1"/>
          <w:sz w:val="24"/>
          <w:szCs w:val="24"/>
        </w:rPr>
        <w:t>This</w:t>
      </w:r>
      <w:r w:rsidRPr="006C08C6">
        <w:rPr>
          <w:rFonts w:ascii="Times New Roman" w:hAnsi="Times New Roman"/>
          <w:color w:val="000000" w:themeColor="text1"/>
          <w:sz w:val="24"/>
          <w:szCs w:val="24"/>
          <w:lang w:val="en-US"/>
        </w:rPr>
        <w:t xml:space="preserve"> Agreement shall</w:t>
      </w:r>
      <w:r w:rsidRPr="006C08C6">
        <w:rPr>
          <w:rFonts w:ascii="Times New Roman" w:hAnsi="Times New Roman"/>
          <w:color w:val="000000" w:themeColor="text1"/>
          <w:sz w:val="24"/>
          <w:szCs w:val="24"/>
        </w:rPr>
        <w:t xml:space="preserve"> be governed by the laws </w:t>
      </w:r>
      <w:r w:rsidR="00DA0EE7">
        <w:rPr>
          <w:rFonts w:ascii="Times New Roman" w:hAnsi="Times New Roman"/>
          <w:color w:val="000000" w:themeColor="text1"/>
          <w:sz w:val="24"/>
          <w:szCs w:val="24"/>
        </w:rPr>
        <w:t>of France</w:t>
      </w:r>
      <w:r w:rsidRPr="006C08C6">
        <w:rPr>
          <w:rFonts w:ascii="Times New Roman" w:hAnsi="Times New Roman"/>
          <w:color w:val="000000" w:themeColor="text1"/>
          <w:sz w:val="24"/>
          <w:szCs w:val="24"/>
        </w:rPr>
        <w:t>.</w:t>
      </w:r>
    </w:p>
    <w:p w14:paraId="6E653251" w14:textId="77777777" w:rsidR="00805333" w:rsidRPr="006C08C6" w:rsidRDefault="00805333" w:rsidP="00805333">
      <w:pPr>
        <w:keepNext w:val="0"/>
        <w:widowControl w:val="0"/>
        <w:rPr>
          <w:rFonts w:ascii="Times New Roman" w:hAnsi="Times New Roman"/>
          <w:color w:val="000000" w:themeColor="text1"/>
          <w:sz w:val="24"/>
          <w:szCs w:val="24"/>
        </w:rPr>
      </w:pPr>
    </w:p>
    <w:p w14:paraId="3B48422A" w14:textId="77777777" w:rsidR="00FE7E49" w:rsidRPr="006C08C6" w:rsidRDefault="00FE7E49" w:rsidP="00FE7E49">
      <w:pPr>
        <w:rPr>
          <w:rFonts w:ascii="Times New Roman" w:hAnsi="Times New Roman"/>
          <w:sz w:val="24"/>
          <w:szCs w:val="24"/>
        </w:rPr>
      </w:pPr>
      <w:r w:rsidRPr="006C08C6">
        <w:rPr>
          <w:rFonts w:ascii="Times New Roman" w:hAnsi="Times New Roman"/>
          <w:sz w:val="24"/>
          <w:szCs w:val="24"/>
        </w:rPr>
        <w:t>The Parties shall endeavour to settle their disputes amicably.</w:t>
      </w:r>
    </w:p>
    <w:p w14:paraId="5E1F1F18" w14:textId="77777777" w:rsidR="00FE7E49" w:rsidRPr="006C08C6" w:rsidRDefault="00FE7E49" w:rsidP="00FE7E49">
      <w:pPr>
        <w:rPr>
          <w:rFonts w:ascii="Times New Roman" w:hAnsi="Times New Roman"/>
          <w:sz w:val="24"/>
          <w:szCs w:val="24"/>
        </w:rPr>
      </w:pPr>
    </w:p>
    <w:p w14:paraId="6AF8D3C0" w14:textId="77777777" w:rsidR="00FE7E49" w:rsidRPr="006C08C6" w:rsidRDefault="00FE7E49" w:rsidP="00FE7E49">
      <w:pPr>
        <w:rPr>
          <w:rFonts w:ascii="Times New Roman" w:hAnsi="Times New Roman"/>
          <w:sz w:val="24"/>
          <w:szCs w:val="24"/>
        </w:rPr>
      </w:pPr>
      <w:r w:rsidRPr="006C08C6">
        <w:rPr>
          <w:rFonts w:ascii="Times New Roman" w:hAnsi="Times New Roman"/>
          <w:sz w:val="24"/>
          <w:szCs w:val="24"/>
        </w:rPr>
        <w:t>All disputes arising out of or in connection with this</w:t>
      </w:r>
      <w:r w:rsidR="00A16949">
        <w:rPr>
          <w:rFonts w:ascii="Times New Roman" w:hAnsi="Times New Roman"/>
          <w:sz w:val="24"/>
          <w:szCs w:val="24"/>
        </w:rPr>
        <w:t xml:space="preserve"> </w:t>
      </w:r>
      <w:r w:rsidRPr="006C08C6">
        <w:rPr>
          <w:rFonts w:ascii="Times New Roman" w:hAnsi="Times New Roman"/>
          <w:sz w:val="24"/>
          <w:szCs w:val="24"/>
        </w:rPr>
        <w:t>Agreement, which cannot be solved amicably, shall be finally settled under the Rules of Arbitration of the International Chamber of Commerce by one or more arbitrators appointed in accordance with the said Rules.</w:t>
      </w:r>
    </w:p>
    <w:p w14:paraId="66E06C80" w14:textId="77777777" w:rsidR="00FE7E49" w:rsidRPr="006C08C6" w:rsidRDefault="00FE7E49" w:rsidP="00FE7E49">
      <w:pPr>
        <w:rPr>
          <w:rFonts w:ascii="Times New Roman" w:hAnsi="Times New Roman"/>
          <w:sz w:val="24"/>
          <w:szCs w:val="24"/>
        </w:rPr>
      </w:pPr>
    </w:p>
    <w:p w14:paraId="4AAF5F2A" w14:textId="77777777" w:rsidR="00FE7E49" w:rsidRPr="006C08C6" w:rsidRDefault="00FE7E49" w:rsidP="00FE7E49">
      <w:pPr>
        <w:rPr>
          <w:rFonts w:ascii="Times New Roman" w:hAnsi="Times New Roman"/>
          <w:sz w:val="24"/>
          <w:szCs w:val="24"/>
        </w:rPr>
      </w:pPr>
      <w:r w:rsidRPr="006C08C6">
        <w:rPr>
          <w:rFonts w:ascii="Times New Roman" w:hAnsi="Times New Roman"/>
          <w:sz w:val="24"/>
          <w:szCs w:val="24"/>
        </w:rPr>
        <w:t xml:space="preserve">The place of arbitration shall be </w:t>
      </w:r>
      <w:r w:rsidR="00DA0EE7">
        <w:rPr>
          <w:rFonts w:ascii="Times New Roman" w:hAnsi="Times New Roman"/>
          <w:sz w:val="24"/>
          <w:szCs w:val="24"/>
        </w:rPr>
        <w:t>Paris</w:t>
      </w:r>
      <w:r w:rsidRPr="006C08C6">
        <w:rPr>
          <w:rFonts w:ascii="Times New Roman" w:hAnsi="Times New Roman"/>
          <w:sz w:val="24"/>
          <w:szCs w:val="24"/>
        </w:rPr>
        <w:t xml:space="preserve">, </w:t>
      </w:r>
      <w:r w:rsidRPr="006C08C6">
        <w:rPr>
          <w:rFonts w:ascii="Times New Roman" w:eastAsia="Calibri" w:hAnsi="Times New Roman"/>
          <w:sz w:val="24"/>
          <w:szCs w:val="24"/>
        </w:rPr>
        <w:t>unless otherwise agreed upon by the conflicting Parties</w:t>
      </w:r>
      <w:r w:rsidRPr="006C08C6">
        <w:rPr>
          <w:rFonts w:ascii="Times New Roman" w:hAnsi="Times New Roman"/>
          <w:sz w:val="24"/>
          <w:szCs w:val="24"/>
        </w:rPr>
        <w:t>.</w:t>
      </w:r>
    </w:p>
    <w:p w14:paraId="44E2A0FB" w14:textId="77777777" w:rsidR="00FE7E49" w:rsidRPr="006C08C6" w:rsidRDefault="00FE7E49" w:rsidP="00FE7E49">
      <w:pPr>
        <w:rPr>
          <w:rFonts w:ascii="Times New Roman" w:hAnsi="Times New Roman"/>
          <w:sz w:val="24"/>
          <w:szCs w:val="24"/>
        </w:rPr>
      </w:pPr>
    </w:p>
    <w:p w14:paraId="4546850A" w14:textId="77777777" w:rsidR="00FE7E49" w:rsidRPr="006C08C6" w:rsidRDefault="00FE7E49" w:rsidP="00FE7E49">
      <w:pPr>
        <w:rPr>
          <w:rFonts w:ascii="Times New Roman" w:hAnsi="Times New Roman"/>
          <w:sz w:val="24"/>
          <w:szCs w:val="24"/>
        </w:rPr>
      </w:pPr>
      <w:r w:rsidRPr="006C08C6">
        <w:rPr>
          <w:rFonts w:ascii="Times New Roman" w:hAnsi="Times New Roman"/>
          <w:sz w:val="24"/>
          <w:szCs w:val="24"/>
        </w:rPr>
        <w:t>The award of the arbitration will be final and binding upon the Parties.</w:t>
      </w:r>
    </w:p>
    <w:p w14:paraId="3D6AB1E4" w14:textId="77777777" w:rsidR="00FE7E49" w:rsidRPr="006C08C6" w:rsidRDefault="00FE7E49" w:rsidP="00FE7E49">
      <w:pPr>
        <w:rPr>
          <w:rFonts w:ascii="Times New Roman" w:hAnsi="Times New Roman"/>
          <w:sz w:val="24"/>
          <w:szCs w:val="24"/>
        </w:rPr>
      </w:pPr>
    </w:p>
    <w:p w14:paraId="413748D3" w14:textId="77777777" w:rsidR="00FE7E49" w:rsidRPr="006C08C6" w:rsidRDefault="00FE7E49" w:rsidP="00FE7E49">
      <w:pPr>
        <w:rPr>
          <w:rFonts w:ascii="Times New Roman" w:hAnsi="Times New Roman"/>
          <w:sz w:val="24"/>
          <w:szCs w:val="24"/>
        </w:rPr>
      </w:pPr>
      <w:r w:rsidRPr="006C08C6">
        <w:rPr>
          <w:rFonts w:ascii="Times New Roman" w:hAnsi="Times New Roman"/>
          <w:sz w:val="24"/>
          <w:szCs w:val="24"/>
        </w:rPr>
        <w:t>Nothing in this Agreement shall limit the Parties' right to seek injunctive relief in any applicable competent court.</w:t>
      </w:r>
    </w:p>
    <w:p w14:paraId="00F1AE0F" w14:textId="77777777" w:rsidR="00805333" w:rsidRPr="00AD3A6F" w:rsidRDefault="00805333" w:rsidP="00805333">
      <w:pPr>
        <w:keepNext w:val="0"/>
        <w:widowControl w:val="0"/>
        <w:rPr>
          <w:rFonts w:ascii="Times New Roman" w:hAnsi="Times New Roman"/>
          <w:color w:val="000000" w:themeColor="text1"/>
          <w:sz w:val="24"/>
          <w:szCs w:val="24"/>
        </w:rPr>
      </w:pPr>
    </w:p>
    <w:p w14:paraId="52AF1C09" w14:textId="77777777" w:rsidR="00805333" w:rsidRPr="00AD3A6F" w:rsidRDefault="00805333" w:rsidP="00805333">
      <w:pPr>
        <w:pStyle w:val="Article"/>
        <w:rPr>
          <w:rFonts w:ascii="Times New Roman" w:hAnsi="Times New Roman" w:cs="Times New Roman"/>
          <w:b/>
          <w:color w:val="000000" w:themeColor="text1"/>
        </w:rPr>
      </w:pPr>
      <w:r w:rsidRPr="00AD3A6F">
        <w:rPr>
          <w:rFonts w:ascii="Times New Roman" w:hAnsi="Times New Roman" w:cs="Times New Roman"/>
          <w:b/>
          <w:color w:val="000000" w:themeColor="text1"/>
          <w:u w:val="none"/>
        </w:rPr>
        <w:lastRenderedPageBreak/>
        <w:t xml:space="preserve"> </w:t>
      </w:r>
      <w:r w:rsidRPr="00AD3A6F">
        <w:rPr>
          <w:rFonts w:ascii="Times New Roman" w:hAnsi="Times New Roman" w:cs="Times New Roman"/>
          <w:b/>
          <w:color w:val="000000" w:themeColor="text1"/>
        </w:rPr>
        <w:t>COUNTERPARTS</w:t>
      </w:r>
    </w:p>
    <w:p w14:paraId="22D37404" w14:textId="77777777" w:rsidR="00805333" w:rsidRPr="00AD3A6F" w:rsidRDefault="00805333" w:rsidP="00805333">
      <w:pPr>
        <w:rPr>
          <w:rFonts w:ascii="Times New Roman" w:hAnsi="Times New Roman"/>
          <w:color w:val="000000" w:themeColor="text1"/>
          <w:sz w:val="24"/>
          <w:szCs w:val="24"/>
        </w:rPr>
      </w:pPr>
    </w:p>
    <w:p w14:paraId="25168E3A" w14:textId="5A8679B0" w:rsidR="00805333" w:rsidRPr="00AD3A6F" w:rsidDel="00094B45" w:rsidRDefault="00805333" w:rsidP="00805333">
      <w:pPr>
        <w:rPr>
          <w:del w:id="16" w:author="Alexandra LOISEAU" w:date="2025-06-19T10:25:00Z"/>
          <w:rFonts w:ascii="Times New Roman" w:hAnsi="Times New Roman"/>
          <w:color w:val="000000" w:themeColor="text1"/>
          <w:sz w:val="24"/>
          <w:szCs w:val="24"/>
        </w:rPr>
      </w:pPr>
      <w:commentRangeStart w:id="17"/>
      <w:commentRangeStart w:id="18"/>
      <w:commentRangeStart w:id="19"/>
      <w:del w:id="20" w:author="Alexandra LOISEAU" w:date="2025-06-19T10:25:00Z">
        <w:r w:rsidRPr="00AD3A6F" w:rsidDel="00094B45">
          <w:rPr>
            <w:rFonts w:ascii="Times New Roman" w:hAnsi="Times New Roman"/>
            <w:color w:val="000000" w:themeColor="text1"/>
            <w:sz w:val="24"/>
            <w:szCs w:val="24"/>
          </w:rPr>
          <w:delText>This Agreement may be executed in X (X) counterparts, each of which when executed and delivered shall constitute a duplicate original, but all counterparts shall together constitute the one Agreement.</w:delText>
        </w:r>
      </w:del>
    </w:p>
    <w:p w14:paraId="6D5B1990" w14:textId="5B2A0F36" w:rsidR="00805333" w:rsidRPr="00AD3A6F" w:rsidDel="00094B45" w:rsidRDefault="00805333" w:rsidP="00805333">
      <w:pPr>
        <w:rPr>
          <w:del w:id="21" w:author="Alexandra LOISEAU" w:date="2025-06-19T10:25:00Z"/>
          <w:rFonts w:ascii="Times New Roman" w:hAnsi="Times New Roman"/>
          <w:color w:val="000000" w:themeColor="text1"/>
          <w:sz w:val="24"/>
          <w:szCs w:val="24"/>
        </w:rPr>
      </w:pPr>
      <w:del w:id="22" w:author="Alexandra LOISEAU" w:date="2025-06-19T10:25:00Z">
        <w:r w:rsidRPr="00AD3A6F" w:rsidDel="00094B45">
          <w:rPr>
            <w:rFonts w:ascii="Times New Roman" w:hAnsi="Times New Roman"/>
            <w:color w:val="000000" w:themeColor="text1"/>
            <w:sz w:val="24"/>
            <w:szCs w:val="24"/>
          </w:rPr>
          <w:delText>The counterpart can be delivered by electronic means such as fax or email. If such a method of delivery is adopted, without prejudice to the validity of the Agreement thus made, each Party shall provide the others with the original of such counterpart as soon as reasonably possible thereafter.</w:delText>
        </w:r>
      </w:del>
    </w:p>
    <w:p w14:paraId="5AF0A8FD" w14:textId="5BB756A6" w:rsidR="00805333" w:rsidRPr="00AD3A6F" w:rsidDel="00094B45" w:rsidRDefault="00805333" w:rsidP="00805333">
      <w:pPr>
        <w:rPr>
          <w:del w:id="23" w:author="Alexandra LOISEAU" w:date="2025-06-19T10:25:00Z"/>
          <w:rFonts w:ascii="Times New Roman" w:hAnsi="Times New Roman"/>
          <w:color w:val="000000" w:themeColor="text1"/>
          <w:sz w:val="24"/>
          <w:szCs w:val="24"/>
        </w:rPr>
      </w:pPr>
      <w:del w:id="24" w:author="Alexandra LOISEAU" w:date="2025-06-19T10:25:00Z">
        <w:r w:rsidRPr="00AD3A6F" w:rsidDel="00094B45">
          <w:rPr>
            <w:rFonts w:ascii="Times New Roman" w:hAnsi="Times New Roman"/>
            <w:color w:val="000000" w:themeColor="text1"/>
            <w:sz w:val="24"/>
            <w:szCs w:val="24"/>
          </w:rPr>
          <w:delText>No counterpart shall be effective until each Party has executed and delivered at least one counterpart</w:delText>
        </w:r>
        <w:commentRangeEnd w:id="17"/>
        <w:r w:rsidRPr="00AD3A6F" w:rsidDel="00094B45">
          <w:rPr>
            <w:rStyle w:val="Marquedecommentaire"/>
            <w:rFonts w:ascii="Times New Roman" w:hAnsi="Times New Roman"/>
          </w:rPr>
          <w:commentReference w:id="17"/>
        </w:r>
        <w:commentRangeEnd w:id="18"/>
        <w:r w:rsidR="009F1584" w:rsidDel="00094B45">
          <w:rPr>
            <w:rStyle w:val="Marquedecommentaire"/>
          </w:rPr>
          <w:commentReference w:id="18"/>
        </w:r>
      </w:del>
      <w:commentRangeEnd w:id="19"/>
      <w:r w:rsidR="00094B45">
        <w:rPr>
          <w:rStyle w:val="Marquedecommentaire"/>
        </w:rPr>
        <w:commentReference w:id="19"/>
      </w:r>
      <w:del w:id="25" w:author="Alexandra LOISEAU" w:date="2025-06-19T10:25:00Z">
        <w:r w:rsidRPr="00AD3A6F" w:rsidDel="00094B45">
          <w:rPr>
            <w:rFonts w:ascii="Times New Roman" w:hAnsi="Times New Roman"/>
            <w:color w:val="000000" w:themeColor="text1"/>
            <w:sz w:val="24"/>
            <w:szCs w:val="24"/>
          </w:rPr>
          <w:delText>.</w:delText>
        </w:r>
      </w:del>
    </w:p>
    <w:p w14:paraId="5D8FDF87" w14:textId="77777777" w:rsidR="00805333" w:rsidRPr="00AD3A6F" w:rsidRDefault="00805333" w:rsidP="00805333">
      <w:pPr>
        <w:keepNext w:val="0"/>
        <w:widowControl w:val="0"/>
        <w:rPr>
          <w:rFonts w:ascii="Times New Roman" w:hAnsi="Times New Roman"/>
          <w:color w:val="000000" w:themeColor="text1"/>
          <w:sz w:val="24"/>
          <w:szCs w:val="24"/>
        </w:rPr>
        <w:sectPr w:rsidR="00805333" w:rsidRPr="00AD3A6F" w:rsidSect="008C4EDE">
          <w:footerReference w:type="default" r:id="rId11"/>
          <w:footerReference w:type="first" r:id="rId12"/>
          <w:pgSz w:w="11907" w:h="16840"/>
          <w:pgMar w:top="1134" w:right="850" w:bottom="1134" w:left="1418" w:header="720" w:footer="720" w:gutter="0"/>
          <w:paperSrc w:first="1" w:other="1"/>
          <w:pgNumType w:start="1"/>
          <w:cols w:space="720"/>
        </w:sectPr>
      </w:pPr>
    </w:p>
    <w:p w14:paraId="737F3447" w14:textId="77777777" w:rsidR="00805333" w:rsidRPr="00AD3A6F" w:rsidRDefault="00805333" w:rsidP="00805333">
      <w:pPr>
        <w:keepNext w:val="0"/>
        <w:widowControl w:val="0"/>
        <w:rPr>
          <w:rFonts w:ascii="Times New Roman" w:hAnsi="Times New Roman"/>
          <w:color w:val="000000" w:themeColor="text1"/>
          <w:sz w:val="24"/>
          <w:szCs w:val="24"/>
        </w:rPr>
      </w:pPr>
    </w:p>
    <w:p w14:paraId="720579C2" w14:textId="77777777" w:rsidR="007E63B4" w:rsidRDefault="007E63B4" w:rsidP="007E63B4">
      <w:pPr>
        <w:rPr>
          <w:rFonts w:ascii="Times New Roman" w:hAnsi="Times New Roman"/>
          <w:color w:val="000000" w:themeColor="text1"/>
          <w:sz w:val="24"/>
          <w:szCs w:val="24"/>
        </w:rPr>
      </w:pPr>
      <w:r>
        <w:rPr>
          <w:rFonts w:ascii="Times New Roman" w:hAnsi="Times New Roman"/>
          <w:color w:val="000000" w:themeColor="text1"/>
          <w:sz w:val="24"/>
          <w:szCs w:val="24"/>
        </w:rPr>
        <w:t xml:space="preserve">Parties agree that any electronic signature affixed in the context of this contract shall be considered to have the same evidential value as a handwritten signature, in accordance with the applicable provisions of French law and international standards regarding electronic signatures. The electronic signature must be executed using a reliable identification process that guarantees the link between the signature and the document to which it is attached, as well as the integrity of that document, in compliance with the requirements of Articles 1366 and 1367 of the French Civil Code, as well as Regulation (EU) No. 910/2014 of the European Parliament and of the Council of July 23, 2014. </w:t>
      </w:r>
    </w:p>
    <w:p w14:paraId="571CEBF4" w14:textId="77777777" w:rsidR="007E63B4" w:rsidRDefault="007E63B4" w:rsidP="007E63B4">
      <w:pPr>
        <w:rPr>
          <w:rFonts w:ascii="Times New Roman" w:hAnsi="Times New Roman"/>
          <w:color w:val="000000" w:themeColor="text1"/>
          <w:sz w:val="24"/>
          <w:szCs w:val="24"/>
        </w:rPr>
      </w:pPr>
      <w:r>
        <w:rPr>
          <w:rFonts w:ascii="Times New Roman" w:hAnsi="Times New Roman"/>
          <w:color w:val="000000" w:themeColor="text1"/>
          <w:sz w:val="24"/>
          <w:szCs w:val="24"/>
        </w:rPr>
        <w:t>Parties shall respect the conditions for implementing the electronic signature, particularly by ensuring that the signer has been duly informed of the terms of the contract and has had the opportunity to review the document in digital format.</w:t>
      </w:r>
    </w:p>
    <w:p w14:paraId="0B94DFD0" w14:textId="77777777" w:rsidR="007E63B4" w:rsidRDefault="007E63B4" w:rsidP="007E63B4">
      <w:pPr>
        <w:rPr>
          <w:rFonts w:ascii="Times New Roman" w:hAnsi="Times New Roman"/>
          <w:color w:val="000000" w:themeColor="text1"/>
          <w:sz w:val="24"/>
          <w:szCs w:val="24"/>
        </w:rPr>
      </w:pPr>
    </w:p>
    <w:p w14:paraId="695ADED0" w14:textId="77777777" w:rsidR="00805333" w:rsidRPr="00AD3A6F" w:rsidRDefault="00805333" w:rsidP="00805333">
      <w:pPr>
        <w:keepNext w:val="0"/>
        <w:widowControl w:val="0"/>
        <w:rPr>
          <w:rFonts w:ascii="Times New Roman" w:hAnsi="Times New Roman"/>
          <w:color w:val="000000" w:themeColor="text1"/>
          <w:sz w:val="24"/>
          <w:szCs w:val="24"/>
        </w:rPr>
      </w:pPr>
      <w:r w:rsidRPr="00AD3A6F">
        <w:rPr>
          <w:rFonts w:ascii="Times New Roman" w:hAnsi="Times New Roman"/>
          <w:b/>
          <w:color w:val="000000" w:themeColor="text1"/>
          <w:sz w:val="24"/>
          <w:szCs w:val="24"/>
        </w:rPr>
        <w:t>IN WITNESS HEREOF</w:t>
      </w:r>
      <w:r w:rsidRPr="00AD3A6F">
        <w:rPr>
          <w:rFonts w:ascii="Times New Roman" w:hAnsi="Times New Roman"/>
          <w:color w:val="000000" w:themeColor="text1"/>
          <w:sz w:val="24"/>
          <w:szCs w:val="24"/>
        </w:rPr>
        <w:t xml:space="preserve">, the undersigned have executed this Agreement in </w:t>
      </w:r>
      <w:r w:rsidR="00645337" w:rsidRPr="00AD3A6F">
        <w:rPr>
          <w:rFonts w:ascii="Times New Roman" w:hAnsi="Times New Roman"/>
          <w:color w:val="000000" w:themeColor="text1"/>
          <w:sz w:val="24"/>
          <w:szCs w:val="24"/>
        </w:rPr>
        <w:t>two</w:t>
      </w:r>
      <w:r w:rsidRPr="00AD3A6F">
        <w:rPr>
          <w:rFonts w:ascii="Times New Roman" w:hAnsi="Times New Roman"/>
          <w:color w:val="000000" w:themeColor="text1"/>
          <w:sz w:val="24"/>
          <w:szCs w:val="24"/>
        </w:rPr>
        <w:t xml:space="preserve"> (</w:t>
      </w:r>
      <w:r w:rsidR="00645337" w:rsidRPr="00AD3A6F">
        <w:rPr>
          <w:rFonts w:ascii="Times New Roman" w:hAnsi="Times New Roman"/>
          <w:color w:val="000000" w:themeColor="text1"/>
          <w:sz w:val="24"/>
          <w:szCs w:val="24"/>
        </w:rPr>
        <w:t>2</w:t>
      </w:r>
      <w:r w:rsidRPr="00AD3A6F">
        <w:rPr>
          <w:rFonts w:ascii="Times New Roman" w:hAnsi="Times New Roman"/>
          <w:color w:val="000000" w:themeColor="text1"/>
          <w:sz w:val="24"/>
          <w:szCs w:val="24"/>
        </w:rPr>
        <w:t>) original copies, one for each Party.</w:t>
      </w:r>
    </w:p>
    <w:p w14:paraId="5E22D0DD" w14:textId="77777777" w:rsidR="00805333" w:rsidRPr="00AD3A6F" w:rsidRDefault="00805333" w:rsidP="00805333">
      <w:pPr>
        <w:keepNext w:val="0"/>
        <w:widowControl w:val="0"/>
        <w:rPr>
          <w:rFonts w:ascii="Times New Roman" w:hAnsi="Times New Roman"/>
          <w:color w:val="000000" w:themeColor="text1"/>
          <w:sz w:val="24"/>
          <w:szCs w:val="24"/>
        </w:rPr>
      </w:pPr>
    </w:p>
    <w:p w14:paraId="78B39F6C" w14:textId="77777777" w:rsidR="00805333" w:rsidRPr="00AD3A6F" w:rsidRDefault="00805333" w:rsidP="00805333">
      <w:pPr>
        <w:keepNext w:val="0"/>
        <w:widowControl w:val="0"/>
        <w:rPr>
          <w:rFonts w:ascii="Times New Roman" w:hAnsi="Times New Roman"/>
          <w:color w:val="000000" w:themeColor="text1"/>
          <w:sz w:val="24"/>
          <w:szCs w:val="24"/>
        </w:rPr>
      </w:pPr>
    </w:p>
    <w:p w14:paraId="1DF7FD14" w14:textId="77777777" w:rsidR="00805333" w:rsidRPr="00AD3A6F" w:rsidRDefault="00805333" w:rsidP="00805333">
      <w:pPr>
        <w:keepNext w:val="0"/>
        <w:widowControl w:val="0"/>
        <w:rPr>
          <w:rFonts w:ascii="Times New Roman" w:hAnsi="Times New Roman"/>
          <w:color w:val="000000" w:themeColor="text1"/>
          <w:sz w:val="24"/>
          <w:szCs w:val="24"/>
        </w:rPr>
      </w:pPr>
    </w:p>
    <w:tbl>
      <w:tblPr>
        <w:tblStyle w:val="Grilledutableau"/>
        <w:tblpPr w:leftFromText="141" w:rightFromText="141" w:vertAnchor="text" w:horzAnchor="margin" w:tblpY="-52"/>
        <w:tblW w:w="9639" w:type="dxa"/>
        <w:tblLook w:val="04A0" w:firstRow="1" w:lastRow="0" w:firstColumn="1" w:lastColumn="0" w:noHBand="0" w:noVBand="1"/>
      </w:tblPr>
      <w:tblGrid>
        <w:gridCol w:w="4820"/>
        <w:gridCol w:w="4819"/>
      </w:tblGrid>
      <w:tr w:rsidR="00805333" w:rsidRPr="00AD3A6F" w14:paraId="10D012BD" w14:textId="77777777" w:rsidTr="00E74F0D">
        <w:tc>
          <w:tcPr>
            <w:tcW w:w="4820" w:type="dxa"/>
          </w:tcPr>
          <w:p w14:paraId="4DB4B212" w14:textId="77777777" w:rsidR="00805333" w:rsidRPr="00AD3A6F" w:rsidRDefault="00805333" w:rsidP="00E74F0D">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For ONERA</w:t>
            </w:r>
          </w:p>
          <w:p w14:paraId="28203328" w14:textId="77777777" w:rsidR="00805333" w:rsidRPr="00AD3A6F" w:rsidRDefault="00805333" w:rsidP="00E74F0D">
            <w:pPr>
              <w:keepNext w:val="0"/>
              <w:widowControl w:val="0"/>
              <w:rPr>
                <w:rFonts w:ascii="Times New Roman" w:hAnsi="Times New Roman"/>
                <w:color w:val="000000" w:themeColor="text1"/>
                <w:sz w:val="24"/>
                <w:szCs w:val="24"/>
              </w:rPr>
            </w:pPr>
          </w:p>
        </w:tc>
        <w:tc>
          <w:tcPr>
            <w:tcW w:w="4819" w:type="dxa"/>
          </w:tcPr>
          <w:p w14:paraId="76575E78" w14:textId="77777777" w:rsidR="00805333" w:rsidRPr="00AD3A6F" w:rsidRDefault="00805333" w:rsidP="00805333">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 xml:space="preserve">For </w:t>
            </w:r>
            <w:r w:rsidRPr="00094B45">
              <w:rPr>
                <w:rFonts w:ascii="Times New Roman" w:hAnsi="Times New Roman"/>
                <w:color w:val="000000" w:themeColor="text1"/>
                <w:sz w:val="24"/>
                <w:szCs w:val="24"/>
                <w:highlight w:val="yellow"/>
              </w:rPr>
              <w:t>XXX</w:t>
            </w:r>
          </w:p>
        </w:tc>
      </w:tr>
      <w:tr w:rsidR="00805333" w:rsidRPr="00A74AE6" w14:paraId="4E5E9FD1" w14:textId="77777777" w:rsidTr="00E74F0D">
        <w:tc>
          <w:tcPr>
            <w:tcW w:w="4820" w:type="dxa"/>
          </w:tcPr>
          <w:p w14:paraId="196B9AEE" w14:textId="77777777" w:rsidR="00805333" w:rsidRPr="00AD3A6F" w:rsidRDefault="00805333" w:rsidP="00E74F0D">
            <w:pPr>
              <w:keepNext w:val="0"/>
              <w:widowControl w:val="0"/>
              <w:rPr>
                <w:rFonts w:ascii="Times New Roman" w:hAnsi="Times New Roman"/>
                <w:color w:val="000000" w:themeColor="text1"/>
                <w:sz w:val="24"/>
                <w:szCs w:val="24"/>
                <w:lang w:val="fr-FR"/>
              </w:rPr>
            </w:pPr>
            <w:r w:rsidRPr="00AD3A6F">
              <w:rPr>
                <w:rFonts w:ascii="Times New Roman" w:hAnsi="Times New Roman"/>
                <w:color w:val="000000" w:themeColor="text1"/>
                <w:sz w:val="24"/>
                <w:szCs w:val="24"/>
                <w:lang w:val="fr-FR"/>
              </w:rPr>
              <w:t>Date :</w:t>
            </w:r>
          </w:p>
          <w:p w14:paraId="50234DC3" w14:textId="77777777" w:rsidR="00805333" w:rsidRPr="00AD3A6F" w:rsidRDefault="00805333" w:rsidP="00E74F0D">
            <w:pPr>
              <w:keepNext w:val="0"/>
              <w:widowControl w:val="0"/>
              <w:rPr>
                <w:rFonts w:ascii="Times New Roman" w:hAnsi="Times New Roman"/>
                <w:color w:val="000000" w:themeColor="text1"/>
                <w:sz w:val="24"/>
                <w:szCs w:val="24"/>
                <w:lang w:val="fr-FR"/>
              </w:rPr>
            </w:pPr>
            <w:r w:rsidRPr="00AD3A6F">
              <w:rPr>
                <w:rFonts w:ascii="Times New Roman" w:hAnsi="Times New Roman"/>
                <w:color w:val="000000" w:themeColor="text1"/>
                <w:sz w:val="24"/>
                <w:szCs w:val="24"/>
                <w:lang w:val="fr-FR"/>
              </w:rPr>
              <w:t>Place :</w:t>
            </w:r>
          </w:p>
          <w:p w14:paraId="756B1F9B" w14:textId="77777777" w:rsidR="00805333" w:rsidRPr="00AD3A6F" w:rsidRDefault="00805333" w:rsidP="00E74F0D">
            <w:pPr>
              <w:keepNext w:val="0"/>
              <w:widowControl w:val="0"/>
              <w:rPr>
                <w:rFonts w:ascii="Times New Roman" w:hAnsi="Times New Roman"/>
                <w:color w:val="000000" w:themeColor="text1"/>
                <w:sz w:val="24"/>
                <w:szCs w:val="24"/>
                <w:lang w:val="fr-FR"/>
              </w:rPr>
            </w:pPr>
          </w:p>
          <w:p w14:paraId="29A8817C" w14:textId="77777777" w:rsidR="00805333" w:rsidRPr="00AD3A6F" w:rsidRDefault="00805333" w:rsidP="00E74F0D">
            <w:pPr>
              <w:keepNext w:val="0"/>
              <w:widowControl w:val="0"/>
              <w:rPr>
                <w:rFonts w:ascii="Times New Roman" w:hAnsi="Times New Roman"/>
                <w:color w:val="000000" w:themeColor="text1"/>
                <w:sz w:val="24"/>
                <w:szCs w:val="24"/>
                <w:lang w:val="fr-FR"/>
              </w:rPr>
            </w:pPr>
            <w:r w:rsidRPr="00AD3A6F">
              <w:rPr>
                <w:rFonts w:ascii="Times New Roman" w:hAnsi="Times New Roman"/>
                <w:color w:val="000000" w:themeColor="text1"/>
                <w:sz w:val="24"/>
                <w:szCs w:val="24"/>
                <w:lang w:val="fr-FR"/>
              </w:rPr>
              <w:t xml:space="preserve">Name : </w:t>
            </w:r>
            <w:r w:rsidR="004B5F62" w:rsidRPr="00AD3A6F">
              <w:rPr>
                <w:rFonts w:ascii="Times New Roman" w:hAnsi="Times New Roman"/>
                <w:color w:val="000000" w:themeColor="text1"/>
                <w:sz w:val="24"/>
                <w:szCs w:val="24"/>
                <w:lang w:val="fr-FR"/>
              </w:rPr>
              <w:t xml:space="preserve">Magali </w:t>
            </w:r>
            <w:proofErr w:type="spellStart"/>
            <w:r w:rsidR="004B5F62" w:rsidRPr="00AD3A6F">
              <w:rPr>
                <w:rFonts w:ascii="Times New Roman" w:hAnsi="Times New Roman"/>
                <w:color w:val="000000" w:themeColor="text1"/>
                <w:sz w:val="24"/>
                <w:szCs w:val="24"/>
                <w:lang w:val="fr-FR"/>
              </w:rPr>
              <w:t>Charil</w:t>
            </w:r>
            <w:proofErr w:type="spellEnd"/>
            <w:r w:rsidR="004B5F62" w:rsidRPr="00AD3A6F">
              <w:rPr>
                <w:rFonts w:ascii="Times New Roman" w:hAnsi="Times New Roman"/>
                <w:color w:val="000000" w:themeColor="text1"/>
                <w:sz w:val="24"/>
                <w:szCs w:val="24"/>
                <w:lang w:val="fr-FR"/>
              </w:rPr>
              <w:t xml:space="preserve"> de </w:t>
            </w:r>
            <w:proofErr w:type="spellStart"/>
            <w:r w:rsidR="004B5F62" w:rsidRPr="00AD3A6F">
              <w:rPr>
                <w:rFonts w:ascii="Times New Roman" w:hAnsi="Times New Roman"/>
                <w:color w:val="000000" w:themeColor="text1"/>
                <w:sz w:val="24"/>
                <w:szCs w:val="24"/>
                <w:lang w:val="fr-FR"/>
              </w:rPr>
              <w:t>Villanfray</w:t>
            </w:r>
            <w:proofErr w:type="spellEnd"/>
          </w:p>
          <w:p w14:paraId="407C3568" w14:textId="77777777" w:rsidR="00805333" w:rsidRPr="00AD3A6F" w:rsidRDefault="00805333" w:rsidP="00E74F0D">
            <w:pPr>
              <w:keepNext w:val="0"/>
              <w:widowControl w:val="0"/>
              <w:rPr>
                <w:rFonts w:ascii="Times New Roman" w:hAnsi="Times New Roman"/>
                <w:color w:val="000000" w:themeColor="text1"/>
                <w:sz w:val="24"/>
                <w:szCs w:val="24"/>
              </w:rPr>
            </w:pPr>
            <w:proofErr w:type="gramStart"/>
            <w:r w:rsidRPr="00AD3A6F">
              <w:rPr>
                <w:rFonts w:ascii="Times New Roman" w:hAnsi="Times New Roman"/>
                <w:color w:val="000000" w:themeColor="text1"/>
                <w:sz w:val="24"/>
                <w:szCs w:val="24"/>
              </w:rPr>
              <w:t>Title :</w:t>
            </w:r>
            <w:proofErr w:type="gramEnd"/>
            <w:r w:rsidRPr="00AD3A6F">
              <w:rPr>
                <w:rFonts w:ascii="Times New Roman" w:hAnsi="Times New Roman"/>
                <w:color w:val="000000" w:themeColor="text1"/>
                <w:sz w:val="24"/>
                <w:szCs w:val="24"/>
              </w:rPr>
              <w:t xml:space="preserve"> </w:t>
            </w:r>
            <w:r w:rsidR="004B5F62" w:rsidRPr="00AD3A6F">
              <w:rPr>
                <w:rFonts w:ascii="Times New Roman" w:hAnsi="Times New Roman"/>
                <w:color w:val="000000" w:themeColor="text1"/>
                <w:sz w:val="24"/>
                <w:szCs w:val="24"/>
              </w:rPr>
              <w:t>Legal Director</w:t>
            </w:r>
          </w:p>
          <w:p w14:paraId="7819BBEE" w14:textId="77777777" w:rsidR="00805333" w:rsidRPr="00AD3A6F" w:rsidRDefault="00805333" w:rsidP="00E74F0D">
            <w:pPr>
              <w:keepNext w:val="0"/>
              <w:widowControl w:val="0"/>
              <w:rPr>
                <w:rFonts w:ascii="Times New Roman" w:hAnsi="Times New Roman"/>
                <w:color w:val="000000" w:themeColor="text1"/>
                <w:sz w:val="24"/>
                <w:szCs w:val="24"/>
              </w:rPr>
            </w:pPr>
          </w:p>
          <w:p w14:paraId="0E4BA1E9" w14:textId="77777777" w:rsidR="00805333" w:rsidRPr="00AD3A6F" w:rsidRDefault="00805333" w:rsidP="00E74F0D">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 xml:space="preserve">Signature </w:t>
            </w:r>
          </w:p>
          <w:p w14:paraId="068F1248" w14:textId="77777777" w:rsidR="00805333" w:rsidRPr="00AD3A6F" w:rsidRDefault="00805333" w:rsidP="00E74F0D">
            <w:pPr>
              <w:keepNext w:val="0"/>
              <w:widowControl w:val="0"/>
              <w:rPr>
                <w:rFonts w:ascii="Times New Roman" w:hAnsi="Times New Roman"/>
                <w:color w:val="000000" w:themeColor="text1"/>
                <w:sz w:val="24"/>
                <w:szCs w:val="24"/>
              </w:rPr>
            </w:pPr>
          </w:p>
          <w:p w14:paraId="39BD1532" w14:textId="77777777" w:rsidR="00805333" w:rsidRPr="00AD3A6F" w:rsidRDefault="00805333" w:rsidP="00E74F0D">
            <w:pPr>
              <w:keepNext w:val="0"/>
              <w:widowControl w:val="0"/>
              <w:rPr>
                <w:rFonts w:ascii="Times New Roman" w:hAnsi="Times New Roman"/>
                <w:color w:val="000000" w:themeColor="text1"/>
                <w:sz w:val="24"/>
                <w:szCs w:val="24"/>
              </w:rPr>
            </w:pPr>
          </w:p>
          <w:p w14:paraId="25E2EC1E" w14:textId="77777777" w:rsidR="00805333" w:rsidRPr="00AD3A6F" w:rsidRDefault="00805333" w:rsidP="00E74F0D">
            <w:pPr>
              <w:keepNext w:val="0"/>
              <w:widowControl w:val="0"/>
              <w:rPr>
                <w:rFonts w:ascii="Times New Roman" w:hAnsi="Times New Roman"/>
                <w:color w:val="000000" w:themeColor="text1"/>
                <w:sz w:val="24"/>
                <w:szCs w:val="24"/>
              </w:rPr>
            </w:pPr>
          </w:p>
          <w:p w14:paraId="0D890348" w14:textId="77777777" w:rsidR="00805333" w:rsidRPr="00AD3A6F" w:rsidRDefault="00805333" w:rsidP="00E74F0D">
            <w:pPr>
              <w:keepNext w:val="0"/>
              <w:widowControl w:val="0"/>
              <w:rPr>
                <w:rFonts w:ascii="Times New Roman" w:hAnsi="Times New Roman"/>
                <w:color w:val="000000" w:themeColor="text1"/>
                <w:sz w:val="24"/>
                <w:szCs w:val="24"/>
              </w:rPr>
            </w:pPr>
          </w:p>
          <w:p w14:paraId="5C4FA677" w14:textId="77777777" w:rsidR="00805333" w:rsidRPr="00AD3A6F" w:rsidRDefault="00805333" w:rsidP="00E74F0D">
            <w:pPr>
              <w:keepNext w:val="0"/>
              <w:widowControl w:val="0"/>
              <w:rPr>
                <w:rFonts w:ascii="Times New Roman" w:hAnsi="Times New Roman"/>
                <w:color w:val="000000" w:themeColor="text1"/>
                <w:sz w:val="24"/>
                <w:szCs w:val="24"/>
              </w:rPr>
            </w:pPr>
          </w:p>
          <w:p w14:paraId="76B1FDBE" w14:textId="77777777" w:rsidR="00805333" w:rsidRPr="00AD3A6F" w:rsidRDefault="00805333" w:rsidP="00E74F0D">
            <w:pPr>
              <w:keepNext w:val="0"/>
              <w:widowControl w:val="0"/>
              <w:rPr>
                <w:rFonts w:ascii="Times New Roman" w:hAnsi="Times New Roman"/>
                <w:color w:val="000000" w:themeColor="text1"/>
                <w:sz w:val="24"/>
                <w:szCs w:val="24"/>
              </w:rPr>
            </w:pPr>
          </w:p>
        </w:tc>
        <w:tc>
          <w:tcPr>
            <w:tcW w:w="4819" w:type="dxa"/>
          </w:tcPr>
          <w:p w14:paraId="25604C0D" w14:textId="77777777" w:rsidR="00805333" w:rsidRPr="00AD3A6F" w:rsidRDefault="00805333" w:rsidP="00E74F0D">
            <w:pPr>
              <w:keepNext w:val="0"/>
              <w:widowControl w:val="0"/>
              <w:rPr>
                <w:rFonts w:ascii="Times New Roman" w:hAnsi="Times New Roman"/>
                <w:color w:val="000000" w:themeColor="text1"/>
                <w:sz w:val="24"/>
                <w:szCs w:val="24"/>
              </w:rPr>
            </w:pPr>
            <w:proofErr w:type="gramStart"/>
            <w:r w:rsidRPr="00AD3A6F">
              <w:rPr>
                <w:rFonts w:ascii="Times New Roman" w:hAnsi="Times New Roman"/>
                <w:color w:val="000000" w:themeColor="text1"/>
                <w:sz w:val="24"/>
                <w:szCs w:val="24"/>
              </w:rPr>
              <w:t>Date :</w:t>
            </w:r>
            <w:proofErr w:type="gramEnd"/>
          </w:p>
          <w:p w14:paraId="7A524318" w14:textId="77777777" w:rsidR="00805333" w:rsidRPr="00AD3A6F" w:rsidRDefault="00805333" w:rsidP="00E74F0D">
            <w:pPr>
              <w:keepNext w:val="0"/>
              <w:widowControl w:val="0"/>
              <w:rPr>
                <w:rFonts w:ascii="Times New Roman" w:hAnsi="Times New Roman"/>
                <w:color w:val="000000" w:themeColor="text1"/>
                <w:sz w:val="24"/>
                <w:szCs w:val="24"/>
              </w:rPr>
            </w:pPr>
            <w:proofErr w:type="gramStart"/>
            <w:r w:rsidRPr="00AD3A6F">
              <w:rPr>
                <w:rFonts w:ascii="Times New Roman" w:hAnsi="Times New Roman"/>
                <w:color w:val="000000" w:themeColor="text1"/>
                <w:sz w:val="24"/>
                <w:szCs w:val="24"/>
              </w:rPr>
              <w:t>Place :</w:t>
            </w:r>
            <w:proofErr w:type="gramEnd"/>
          </w:p>
          <w:p w14:paraId="40E4EEA6" w14:textId="77777777" w:rsidR="00805333" w:rsidRPr="00AD3A6F" w:rsidRDefault="00805333" w:rsidP="00E74F0D">
            <w:pPr>
              <w:keepNext w:val="0"/>
              <w:widowControl w:val="0"/>
              <w:rPr>
                <w:rFonts w:ascii="Times New Roman" w:hAnsi="Times New Roman"/>
                <w:color w:val="000000" w:themeColor="text1"/>
                <w:sz w:val="24"/>
                <w:szCs w:val="24"/>
              </w:rPr>
            </w:pPr>
          </w:p>
          <w:p w14:paraId="29A424C2" w14:textId="77777777" w:rsidR="00805333" w:rsidRPr="00AD3A6F" w:rsidRDefault="00805333" w:rsidP="00E74F0D">
            <w:pPr>
              <w:keepNext w:val="0"/>
              <w:widowControl w:val="0"/>
              <w:jc w:val="left"/>
              <w:rPr>
                <w:rFonts w:ascii="Times New Roman" w:hAnsi="Times New Roman"/>
                <w:color w:val="000000" w:themeColor="text1"/>
                <w:sz w:val="24"/>
                <w:szCs w:val="24"/>
              </w:rPr>
            </w:pPr>
            <w:proofErr w:type="gramStart"/>
            <w:r w:rsidRPr="00AD3A6F">
              <w:rPr>
                <w:rFonts w:ascii="Times New Roman" w:hAnsi="Times New Roman"/>
                <w:color w:val="000000" w:themeColor="text1"/>
                <w:sz w:val="24"/>
                <w:szCs w:val="24"/>
              </w:rPr>
              <w:t>Name :</w:t>
            </w:r>
            <w:proofErr w:type="gramEnd"/>
            <w:r w:rsidRPr="00AD3A6F">
              <w:rPr>
                <w:rFonts w:ascii="Times New Roman" w:hAnsi="Times New Roman"/>
                <w:color w:val="000000" w:themeColor="text1"/>
                <w:sz w:val="24"/>
                <w:szCs w:val="24"/>
              </w:rPr>
              <w:t xml:space="preserve"> </w:t>
            </w:r>
          </w:p>
          <w:p w14:paraId="1922E0C6" w14:textId="77777777" w:rsidR="00805333" w:rsidRPr="00AD3A6F" w:rsidRDefault="00805333" w:rsidP="00E74F0D">
            <w:pPr>
              <w:keepNext w:val="0"/>
              <w:widowControl w:val="0"/>
              <w:rPr>
                <w:rFonts w:ascii="Times New Roman" w:hAnsi="Times New Roman"/>
                <w:color w:val="000000" w:themeColor="text1"/>
                <w:sz w:val="24"/>
                <w:szCs w:val="24"/>
              </w:rPr>
            </w:pPr>
            <w:proofErr w:type="gramStart"/>
            <w:r w:rsidRPr="00AD3A6F">
              <w:rPr>
                <w:rFonts w:ascii="Times New Roman" w:hAnsi="Times New Roman"/>
                <w:color w:val="000000" w:themeColor="text1"/>
                <w:sz w:val="24"/>
                <w:szCs w:val="24"/>
              </w:rPr>
              <w:t>Title :</w:t>
            </w:r>
            <w:proofErr w:type="gramEnd"/>
            <w:r w:rsidRPr="00AD3A6F">
              <w:rPr>
                <w:rFonts w:ascii="Times New Roman" w:hAnsi="Times New Roman"/>
                <w:sz w:val="24"/>
                <w:szCs w:val="24"/>
              </w:rPr>
              <w:t xml:space="preserve"> </w:t>
            </w:r>
          </w:p>
          <w:p w14:paraId="6A15CB8B" w14:textId="77777777" w:rsidR="00805333" w:rsidRPr="00AD3A6F" w:rsidRDefault="00805333" w:rsidP="00E74F0D">
            <w:pPr>
              <w:keepNext w:val="0"/>
              <w:widowControl w:val="0"/>
              <w:rPr>
                <w:rFonts w:ascii="Times New Roman" w:hAnsi="Times New Roman"/>
                <w:color w:val="000000" w:themeColor="text1"/>
                <w:sz w:val="24"/>
                <w:szCs w:val="24"/>
              </w:rPr>
            </w:pPr>
          </w:p>
          <w:p w14:paraId="612E7580" w14:textId="77777777" w:rsidR="00805333" w:rsidRPr="00A74AE6" w:rsidRDefault="00805333" w:rsidP="00E74F0D">
            <w:pPr>
              <w:keepNext w:val="0"/>
              <w:widowControl w:val="0"/>
              <w:rPr>
                <w:rFonts w:ascii="Times New Roman" w:hAnsi="Times New Roman"/>
                <w:color w:val="000000" w:themeColor="text1"/>
                <w:sz w:val="24"/>
                <w:szCs w:val="24"/>
              </w:rPr>
            </w:pPr>
            <w:r w:rsidRPr="00AD3A6F">
              <w:rPr>
                <w:rFonts w:ascii="Times New Roman" w:hAnsi="Times New Roman"/>
                <w:color w:val="000000" w:themeColor="text1"/>
                <w:sz w:val="24"/>
                <w:szCs w:val="24"/>
              </w:rPr>
              <w:t>Signature</w:t>
            </w:r>
          </w:p>
        </w:tc>
      </w:tr>
    </w:tbl>
    <w:p w14:paraId="1F25F97B" w14:textId="77777777" w:rsidR="00805333" w:rsidRPr="00A74AE6" w:rsidRDefault="00805333" w:rsidP="00805333">
      <w:pPr>
        <w:keepNext w:val="0"/>
        <w:widowControl w:val="0"/>
        <w:rPr>
          <w:rFonts w:ascii="Times New Roman" w:hAnsi="Times New Roman"/>
          <w:color w:val="000000" w:themeColor="text1"/>
          <w:sz w:val="24"/>
          <w:szCs w:val="24"/>
        </w:rPr>
      </w:pPr>
    </w:p>
    <w:p w14:paraId="0EE0B462" w14:textId="77777777" w:rsidR="00805333" w:rsidRPr="00A74AE6" w:rsidRDefault="00805333" w:rsidP="00805333">
      <w:pPr>
        <w:keepNext w:val="0"/>
        <w:widowControl w:val="0"/>
        <w:rPr>
          <w:rFonts w:ascii="Times New Roman" w:hAnsi="Times New Roman"/>
          <w:color w:val="000000" w:themeColor="text1"/>
          <w:sz w:val="24"/>
          <w:szCs w:val="24"/>
        </w:rPr>
      </w:pPr>
    </w:p>
    <w:p w14:paraId="5D74DF21" w14:textId="77777777" w:rsidR="00805333" w:rsidRPr="00A74AE6" w:rsidRDefault="00805333" w:rsidP="00805333">
      <w:pPr>
        <w:keepNext w:val="0"/>
        <w:widowControl w:val="0"/>
        <w:rPr>
          <w:rFonts w:ascii="Times New Roman" w:hAnsi="Times New Roman"/>
          <w:color w:val="000000" w:themeColor="text1"/>
          <w:sz w:val="24"/>
          <w:szCs w:val="24"/>
        </w:rPr>
      </w:pPr>
    </w:p>
    <w:p w14:paraId="67A0D26C" w14:textId="77777777" w:rsidR="00805333" w:rsidRPr="00A74AE6" w:rsidRDefault="00805333" w:rsidP="00805333">
      <w:pPr>
        <w:keepNext w:val="0"/>
        <w:widowControl w:val="0"/>
        <w:rPr>
          <w:rFonts w:ascii="Times New Roman" w:hAnsi="Times New Roman"/>
          <w:color w:val="000000" w:themeColor="text1"/>
          <w:sz w:val="24"/>
          <w:szCs w:val="24"/>
        </w:rPr>
      </w:pPr>
    </w:p>
    <w:p w14:paraId="1FB5667B" w14:textId="77777777" w:rsidR="00805333" w:rsidRPr="00A74AE6" w:rsidRDefault="00805333" w:rsidP="00805333">
      <w:pPr>
        <w:rPr>
          <w:rFonts w:ascii="Times New Roman" w:hAnsi="Times New Roman"/>
          <w:color w:val="000000" w:themeColor="text1"/>
          <w:sz w:val="24"/>
          <w:szCs w:val="24"/>
        </w:rPr>
      </w:pPr>
    </w:p>
    <w:p w14:paraId="0D295015" w14:textId="77777777" w:rsidR="00EF3F1E" w:rsidRPr="00A74AE6" w:rsidRDefault="00EF3F1E">
      <w:pPr>
        <w:rPr>
          <w:rFonts w:ascii="Times New Roman" w:hAnsi="Times New Roman"/>
        </w:rPr>
      </w:pPr>
    </w:p>
    <w:sectPr w:rsidR="00EF3F1E" w:rsidRPr="00A74AE6" w:rsidSect="002670A8">
      <w:footerReference w:type="default" r:id="rId13"/>
      <w:type w:val="continuous"/>
      <w:pgSz w:w="11907" w:h="16840"/>
      <w:pgMar w:top="1134" w:right="850" w:bottom="1134" w:left="1418" w:header="720" w:footer="720" w:gutter="0"/>
      <w:paperSrc w:first="1" w:other="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lexandra LOISEAU" w:date="2025-06-12T08:38:00Z" w:initials="AL">
    <w:p w14:paraId="49F3C2D1" w14:textId="77777777" w:rsidR="00856258" w:rsidRPr="00094B45" w:rsidRDefault="00856258">
      <w:pPr>
        <w:pStyle w:val="Commentaire"/>
        <w:rPr>
          <w:lang w:val="fr-FR"/>
        </w:rPr>
      </w:pPr>
      <w:r>
        <w:rPr>
          <w:rStyle w:val="Marquedecommentaire"/>
        </w:rPr>
        <w:annotationRef/>
      </w:r>
      <w:proofErr w:type="spellStart"/>
      <w:r w:rsidRPr="00094B45">
        <w:rPr>
          <w:lang w:val="fr-FR"/>
        </w:rPr>
        <w:t>Please</w:t>
      </w:r>
      <w:proofErr w:type="spellEnd"/>
      <w:r w:rsidRPr="00094B45">
        <w:rPr>
          <w:lang w:val="fr-FR"/>
        </w:rPr>
        <w:t xml:space="preserve"> </w:t>
      </w:r>
      <w:proofErr w:type="spellStart"/>
      <w:r w:rsidRPr="00094B45">
        <w:rPr>
          <w:lang w:val="fr-FR"/>
        </w:rPr>
        <w:t>complete</w:t>
      </w:r>
      <w:proofErr w:type="spellEnd"/>
      <w:r w:rsidRPr="00094B45">
        <w:rPr>
          <w:lang w:val="fr-FR"/>
        </w:rPr>
        <w:t xml:space="preserve"> the </w:t>
      </w:r>
      <w:proofErr w:type="spellStart"/>
      <w:r w:rsidRPr="00094B45">
        <w:rPr>
          <w:lang w:val="fr-FR"/>
        </w:rPr>
        <w:t>yellow</w:t>
      </w:r>
      <w:proofErr w:type="spellEnd"/>
      <w:r w:rsidRPr="00094B45">
        <w:rPr>
          <w:lang w:val="fr-FR"/>
        </w:rPr>
        <w:t xml:space="preserve"> </w:t>
      </w:r>
      <w:proofErr w:type="spellStart"/>
      <w:r w:rsidRPr="00094B45">
        <w:rPr>
          <w:lang w:val="fr-FR"/>
        </w:rPr>
        <w:t>fields</w:t>
      </w:r>
      <w:proofErr w:type="spellEnd"/>
    </w:p>
  </w:comment>
  <w:comment w:id="7" w:author="Dutault Julie" w:date="2025-06-19T07:44:00Z" w:initials="DJ">
    <w:p w14:paraId="4447367D" w14:textId="4EFBF581" w:rsidR="009F1584" w:rsidRPr="009F1584" w:rsidRDefault="009F1584">
      <w:pPr>
        <w:pStyle w:val="Commentaire"/>
        <w:rPr>
          <w:lang w:val="fr-FR"/>
        </w:rPr>
      </w:pPr>
      <w:r>
        <w:rPr>
          <w:rStyle w:val="Marquedecommentaire"/>
        </w:rPr>
        <w:annotationRef/>
      </w:r>
      <w:r w:rsidRPr="009F1584">
        <w:rPr>
          <w:lang w:val="fr-FR"/>
        </w:rPr>
        <w:t>Mets un effet rétroactif à</w:t>
      </w:r>
      <w:r>
        <w:rPr>
          <w:lang w:val="fr-FR"/>
        </w:rPr>
        <w:t xml:space="preserve"> la date de démarrage de la consultation (tu mets à jour la date au moment de ta publication)</w:t>
      </w:r>
    </w:p>
  </w:comment>
  <w:comment w:id="8" w:author="Alexandra LOISEAU" w:date="2025-06-19T10:22:00Z" w:initials="AL">
    <w:p w14:paraId="34876A6A" w14:textId="7D4D8586" w:rsidR="00094B45" w:rsidRPr="00F84559" w:rsidRDefault="00094B45">
      <w:pPr>
        <w:pStyle w:val="Commentaire"/>
        <w:rPr>
          <w:lang w:val="fr-FR"/>
        </w:rPr>
      </w:pPr>
      <w:r>
        <w:rPr>
          <w:rStyle w:val="Marquedecommentaire"/>
        </w:rPr>
        <w:annotationRef/>
      </w:r>
      <w:proofErr w:type="gramStart"/>
      <w:r w:rsidRPr="00F84559">
        <w:rPr>
          <w:lang w:val="fr-FR"/>
        </w:rPr>
        <w:t>ajouté</w:t>
      </w:r>
      <w:proofErr w:type="gramEnd"/>
    </w:p>
  </w:comment>
  <w:comment w:id="10" w:author="Dutault Julie" w:date="2025-06-19T07:44:00Z" w:initials="DJ">
    <w:p w14:paraId="116EA23F" w14:textId="561A2696" w:rsidR="009F1584" w:rsidRPr="009F1584" w:rsidRDefault="009F1584">
      <w:pPr>
        <w:pStyle w:val="Commentaire"/>
        <w:rPr>
          <w:lang w:val="fr-FR"/>
        </w:rPr>
      </w:pPr>
      <w:r>
        <w:rPr>
          <w:rStyle w:val="Marquedecommentaire"/>
        </w:rPr>
        <w:annotationRef/>
      </w:r>
      <w:r w:rsidRPr="009F1584">
        <w:rPr>
          <w:lang w:val="fr-FR"/>
        </w:rPr>
        <w:t>Suffisant par rapport à l</w:t>
      </w:r>
      <w:r>
        <w:rPr>
          <w:lang w:val="fr-FR"/>
        </w:rPr>
        <w:t>a durée de ton projet ?</w:t>
      </w:r>
    </w:p>
  </w:comment>
  <w:comment w:id="11" w:author="Alexandra LOISEAU" w:date="2025-06-19T12:00:00Z" w:initials="AL">
    <w:p w14:paraId="39F3B4AD" w14:textId="3168F4CC" w:rsidR="00F84559" w:rsidRPr="00F84559" w:rsidRDefault="00F84559">
      <w:pPr>
        <w:pStyle w:val="Commentaire"/>
        <w:rPr>
          <w:lang w:val="fr-FR"/>
        </w:rPr>
      </w:pPr>
      <w:r>
        <w:rPr>
          <w:rStyle w:val="Marquedecommentaire"/>
        </w:rPr>
        <w:annotationRef/>
      </w:r>
      <w:r w:rsidRPr="00F84559">
        <w:rPr>
          <w:lang w:val="fr-FR"/>
        </w:rPr>
        <w:t>Modifié en accord avec l</w:t>
      </w:r>
      <w:r>
        <w:rPr>
          <w:lang w:val="fr-FR"/>
        </w:rPr>
        <w:t xml:space="preserve">e </w:t>
      </w:r>
      <w:r>
        <w:rPr>
          <w:lang w:val="fr-FR"/>
        </w:rPr>
        <w:t>DPHY</w:t>
      </w:r>
      <w:bookmarkStart w:id="14" w:name="_GoBack"/>
      <w:bookmarkEnd w:id="14"/>
    </w:p>
  </w:comment>
  <w:comment w:id="17" w:author="Marine Baudens" w:date="2022-01-10T13:27:00Z" w:initials="MB">
    <w:p w14:paraId="2785B2BB" w14:textId="77777777" w:rsidR="00645337" w:rsidRDefault="00805333" w:rsidP="00645337">
      <w:pPr>
        <w:pStyle w:val="Commentaire"/>
      </w:pPr>
      <w:r>
        <w:rPr>
          <w:rStyle w:val="Marquedecommentaire"/>
        </w:rPr>
        <w:annotationRef/>
      </w:r>
      <w:r w:rsidR="00645337">
        <w:t>Add this clause if there are more than 3 parties</w:t>
      </w:r>
    </w:p>
    <w:p w14:paraId="4F266B80" w14:textId="77777777" w:rsidR="00805333" w:rsidRDefault="00805333">
      <w:pPr>
        <w:pStyle w:val="Commentaire"/>
      </w:pPr>
    </w:p>
  </w:comment>
  <w:comment w:id="18" w:author="Dutault Julie" w:date="2025-06-19T07:44:00Z" w:initials="DJ">
    <w:p w14:paraId="119FC433" w14:textId="3A04498E" w:rsidR="009F1584" w:rsidRDefault="009F1584">
      <w:pPr>
        <w:pStyle w:val="Commentaire"/>
      </w:pPr>
      <w:r>
        <w:rPr>
          <w:rStyle w:val="Marquedecommentaire"/>
        </w:rPr>
        <w:annotationRef/>
      </w:r>
      <w:r>
        <w:t xml:space="preserve">À </w:t>
      </w:r>
      <w:proofErr w:type="spellStart"/>
      <w:r>
        <w:t>supprimer</w:t>
      </w:r>
      <w:proofErr w:type="spellEnd"/>
      <w:r>
        <w:t xml:space="preserve"> </w:t>
      </w:r>
      <w:proofErr w:type="gramStart"/>
      <w:r>
        <w:t>non ?</w:t>
      </w:r>
      <w:proofErr w:type="gramEnd"/>
    </w:p>
  </w:comment>
  <w:comment w:id="19" w:author="Alexandra LOISEAU" w:date="2025-06-19T10:25:00Z" w:initials="AL">
    <w:p w14:paraId="238400FD" w14:textId="5C8EEBB0" w:rsidR="00094B45" w:rsidRDefault="00094B45">
      <w:pPr>
        <w:pStyle w:val="Commentaire"/>
      </w:pPr>
      <w:r>
        <w:rPr>
          <w:rStyle w:val="Marquedecommentaire"/>
        </w:rPr>
        <w:annotationRef/>
      </w:r>
      <w:r>
        <w:t>fait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F3C2D1" w15:done="0"/>
  <w15:commentEx w15:paraId="4447367D" w15:done="0"/>
  <w15:commentEx w15:paraId="34876A6A" w15:paraIdParent="4447367D" w15:done="0"/>
  <w15:commentEx w15:paraId="116EA23F" w15:done="0"/>
  <w15:commentEx w15:paraId="39F3B4AD" w15:paraIdParent="116EA23F" w15:done="0"/>
  <w15:commentEx w15:paraId="4F266B80" w15:done="0"/>
  <w15:commentEx w15:paraId="119FC433" w15:paraIdParent="4F266B80" w15:done="0"/>
  <w15:commentEx w15:paraId="238400FD" w15:paraIdParent="4F266B8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F3C2D1" w16cid:durableId="2BF51088"/>
  <w16cid:commentId w16cid:paraId="4447367D" w16cid:durableId="2BFE3E57"/>
  <w16cid:commentId w16cid:paraId="34876A6A" w16cid:durableId="2BFE6377"/>
  <w16cid:commentId w16cid:paraId="116EA23F" w16cid:durableId="2BFE3E44"/>
  <w16cid:commentId w16cid:paraId="39F3B4AD" w16cid:durableId="2BFE7A5D"/>
  <w16cid:commentId w16cid:paraId="4F266B80" w16cid:durableId="2BF50FA4"/>
  <w16cid:commentId w16cid:paraId="119FC433" w16cid:durableId="2BFE3E75"/>
  <w16cid:commentId w16cid:paraId="238400FD" w16cid:durableId="2BFE64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EA769" w14:textId="77777777" w:rsidR="00314BC8" w:rsidRDefault="00314BC8">
      <w:pPr>
        <w:spacing w:line="240" w:lineRule="auto"/>
      </w:pPr>
      <w:r>
        <w:separator/>
      </w:r>
    </w:p>
  </w:endnote>
  <w:endnote w:type="continuationSeparator" w:id="0">
    <w:p w14:paraId="7001F74E" w14:textId="77777777" w:rsidR="00314BC8" w:rsidRDefault="00314B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KaiTi_GB2312">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2C148" w14:textId="77777777" w:rsidR="00542740" w:rsidRDefault="005A2638" w:rsidP="00C90476">
    <w:pPr>
      <w:pStyle w:val="Pieddepage"/>
      <w:tabs>
        <w:tab w:val="clear" w:pos="4819"/>
        <w:tab w:val="center" w:pos="4536"/>
      </w:tabs>
      <w:rPr>
        <w:rFonts w:ascii="Arial" w:hAnsi="Arial" w:cs="Arial"/>
        <w:sz w:val="16"/>
        <w:szCs w:val="16"/>
      </w:rPr>
    </w:pPr>
    <w:r>
      <w:rPr>
        <w:rFonts w:ascii="Arial" w:hAnsi="Arial" w:cs="Arial"/>
        <w:sz w:val="16"/>
        <w:szCs w:val="16"/>
      </w:rPr>
      <w:t>Re</w:t>
    </w:r>
    <w:r w:rsidR="00542740">
      <w:rPr>
        <w:rFonts w:ascii="Arial" w:hAnsi="Arial" w:cs="Arial"/>
        <w:sz w:val="16"/>
        <w:szCs w:val="16"/>
      </w:rPr>
      <w:t xml:space="preserve">f </w:t>
    </w:r>
    <w:proofErr w:type="gramStart"/>
    <w:r w:rsidR="00542740">
      <w:rPr>
        <w:rFonts w:ascii="Arial" w:hAnsi="Arial" w:cs="Arial"/>
        <w:sz w:val="16"/>
        <w:szCs w:val="16"/>
      </w:rPr>
      <w:t>ONERA :</w:t>
    </w:r>
    <w:proofErr w:type="gramEnd"/>
  </w:p>
  <w:p w14:paraId="785DB72D" w14:textId="77777777" w:rsidR="00FD14E1" w:rsidRPr="002B33EC" w:rsidRDefault="003E75CC" w:rsidP="00C90476">
    <w:pPr>
      <w:pStyle w:val="Pieddepage"/>
      <w:tabs>
        <w:tab w:val="clear" w:pos="4819"/>
        <w:tab w:val="center" w:pos="4536"/>
      </w:tabs>
    </w:pPr>
    <w:r>
      <w:rPr>
        <w:rFonts w:ascii="Arial" w:hAnsi="Arial" w:cs="Arial"/>
        <w:sz w:val="16"/>
        <w:szCs w:val="16"/>
      </w:rPr>
      <w:t>DJ-002.4</w:t>
    </w:r>
    <w:r w:rsidR="008E0E60" w:rsidRPr="00CB52DB">
      <w:rPr>
        <w:rFonts w:ascii="Arial" w:hAnsi="Arial" w:cs="Arial"/>
        <w:sz w:val="20"/>
      </w:rPr>
      <w:tab/>
    </w:r>
    <w:proofErr w:type="gramStart"/>
    <w:r w:rsidR="008E0E60" w:rsidRPr="00CB52DB">
      <w:rPr>
        <w:rFonts w:ascii="Arial" w:hAnsi="Arial" w:cs="Arial"/>
        <w:sz w:val="20"/>
      </w:rPr>
      <w:t>Page :</w:t>
    </w:r>
    <w:proofErr w:type="gramEnd"/>
    <w:r w:rsidR="008E0E60" w:rsidRPr="00CB52DB">
      <w:rPr>
        <w:rFonts w:ascii="Arial" w:hAnsi="Arial" w:cs="Arial"/>
        <w:sz w:val="20"/>
      </w:rPr>
      <w:t xml:space="preserve"> </w:t>
    </w:r>
    <w:r w:rsidR="008E0E60" w:rsidRPr="00C90476">
      <w:rPr>
        <w:rStyle w:val="Numrodepage"/>
        <w:rFonts w:ascii="Arial" w:hAnsi="Arial" w:cs="Arial"/>
        <w:sz w:val="20"/>
      </w:rPr>
      <w:fldChar w:fldCharType="begin"/>
    </w:r>
    <w:r w:rsidR="008E0E60" w:rsidRPr="00C90476">
      <w:rPr>
        <w:rStyle w:val="Numrodepage"/>
        <w:rFonts w:ascii="Arial" w:hAnsi="Arial" w:cs="Arial"/>
        <w:sz w:val="20"/>
      </w:rPr>
      <w:instrText xml:space="preserve"> PAGE </w:instrText>
    </w:r>
    <w:r w:rsidR="008E0E60" w:rsidRPr="00C90476">
      <w:rPr>
        <w:rStyle w:val="Numrodepage"/>
        <w:rFonts w:ascii="Arial" w:hAnsi="Arial" w:cs="Arial"/>
        <w:sz w:val="20"/>
      </w:rPr>
      <w:fldChar w:fldCharType="separate"/>
    </w:r>
    <w:r w:rsidR="0065004E">
      <w:rPr>
        <w:rStyle w:val="Numrodepage"/>
        <w:rFonts w:ascii="Arial" w:hAnsi="Arial" w:cs="Arial"/>
        <w:noProof/>
        <w:sz w:val="20"/>
      </w:rPr>
      <w:t>1</w:t>
    </w:r>
    <w:r w:rsidR="008E0E60" w:rsidRPr="00C90476">
      <w:rPr>
        <w:rStyle w:val="Numrodepage"/>
        <w:rFonts w:ascii="Arial" w:hAnsi="Arial" w:cs="Arial"/>
        <w:sz w:val="20"/>
      </w:rPr>
      <w:fldChar w:fldCharType="end"/>
    </w:r>
    <w:r w:rsidR="008E0E60">
      <w:rPr>
        <w:rStyle w:val="Numrodepage"/>
      </w:rPr>
      <w:tab/>
    </w:r>
    <w:r w:rsidR="008E0E60" w:rsidRPr="00CB52DB">
      <w:rPr>
        <w:rFonts w:ascii="Arial" w:hAnsi="Arial" w:cs="Arial"/>
        <w:sz w:val="20"/>
      </w:rPr>
      <w:t>Initials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6287D" w14:textId="77777777" w:rsidR="00FD14E1" w:rsidRDefault="008E0E60">
    <w:pPr>
      <w:pStyle w:val="Pieddepage"/>
    </w:pPr>
    <w:r>
      <w:t>AS11.DOC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DAC6F" w14:textId="77777777" w:rsidR="002670A8" w:rsidRPr="002B33EC" w:rsidRDefault="008E0E60" w:rsidP="00C90476">
    <w:pPr>
      <w:pStyle w:val="Pieddepage"/>
      <w:tabs>
        <w:tab w:val="clear" w:pos="4819"/>
        <w:tab w:val="center" w:pos="4536"/>
      </w:tabs>
    </w:pPr>
    <w:r>
      <w:rPr>
        <w:rFonts w:ascii="Arial" w:hAnsi="Arial" w:cs="Arial"/>
        <w:sz w:val="16"/>
        <w:szCs w:val="16"/>
      </w:rPr>
      <w:t>DJ-002.2</w:t>
    </w:r>
    <w:r w:rsidRPr="00CB52DB">
      <w:rPr>
        <w:rFonts w:ascii="Arial" w:hAnsi="Arial" w:cs="Arial"/>
        <w:sz w:val="20"/>
      </w:rPr>
      <w:tab/>
    </w:r>
    <w:proofErr w:type="gramStart"/>
    <w:r w:rsidRPr="00CB52DB">
      <w:rPr>
        <w:rFonts w:ascii="Arial" w:hAnsi="Arial" w:cs="Arial"/>
        <w:sz w:val="20"/>
      </w:rPr>
      <w:t>Page :</w:t>
    </w:r>
    <w:proofErr w:type="gramEnd"/>
    <w:r w:rsidRPr="00CB52DB">
      <w:rPr>
        <w:rFonts w:ascii="Arial" w:hAnsi="Arial" w:cs="Arial"/>
        <w:sz w:val="20"/>
      </w:rPr>
      <w:t xml:space="preserve"> </w:t>
    </w:r>
    <w:r w:rsidRPr="00C90476">
      <w:rPr>
        <w:rStyle w:val="Numrodepage"/>
        <w:rFonts w:ascii="Arial" w:hAnsi="Arial" w:cs="Arial"/>
        <w:sz w:val="20"/>
      </w:rPr>
      <w:fldChar w:fldCharType="begin"/>
    </w:r>
    <w:r w:rsidRPr="00C90476">
      <w:rPr>
        <w:rStyle w:val="Numrodepage"/>
        <w:rFonts w:ascii="Arial" w:hAnsi="Arial" w:cs="Arial"/>
        <w:sz w:val="20"/>
      </w:rPr>
      <w:instrText xml:space="preserve"> PAGE </w:instrText>
    </w:r>
    <w:r w:rsidRPr="00C90476">
      <w:rPr>
        <w:rStyle w:val="Numrodepage"/>
        <w:rFonts w:ascii="Arial" w:hAnsi="Arial" w:cs="Arial"/>
        <w:sz w:val="20"/>
      </w:rPr>
      <w:fldChar w:fldCharType="separate"/>
    </w:r>
    <w:r w:rsidR="005D564D">
      <w:rPr>
        <w:rStyle w:val="Numrodepage"/>
        <w:rFonts w:ascii="Arial" w:hAnsi="Arial" w:cs="Arial"/>
        <w:noProof/>
        <w:sz w:val="20"/>
      </w:rPr>
      <w:t>8</w:t>
    </w:r>
    <w:r w:rsidRPr="00C90476">
      <w:rPr>
        <w:rStyle w:val="Numrodepage"/>
        <w:rFonts w:ascii="Arial" w:hAnsi="Arial" w:cs="Arial"/>
        <w:sz w:val="20"/>
      </w:rPr>
      <w:fldChar w:fldCharType="end"/>
    </w:r>
    <w:r>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59245" w14:textId="77777777" w:rsidR="00314BC8" w:rsidRDefault="00314BC8">
      <w:pPr>
        <w:spacing w:line="240" w:lineRule="auto"/>
      </w:pPr>
      <w:r>
        <w:separator/>
      </w:r>
    </w:p>
  </w:footnote>
  <w:footnote w:type="continuationSeparator" w:id="0">
    <w:p w14:paraId="55A61E54" w14:textId="77777777" w:rsidR="00314BC8" w:rsidRDefault="00314BC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84E79"/>
    <w:multiLevelType w:val="multilevel"/>
    <w:tmpl w:val="4D9A9344"/>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2A0A067D"/>
    <w:multiLevelType w:val="multilevel"/>
    <w:tmpl w:val="9E62935E"/>
    <w:lvl w:ilvl="0">
      <w:start w:val="1"/>
      <w:numFmt w:val="decimal"/>
      <w:pStyle w:val="Article"/>
      <w:lvlText w:val="ARTICLE %1"/>
      <w:lvlJc w:val="left"/>
      <w:pPr>
        <w:tabs>
          <w:tab w:val="num" w:pos="1560"/>
        </w:tabs>
        <w:ind w:left="1560" w:firstLine="0"/>
      </w:pPr>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
      <w:lvlJc w:val="left"/>
      <w:pPr>
        <w:ind w:left="-503" w:firstLine="0"/>
      </w:pPr>
      <w:rPr>
        <w:rFonts w:ascii="Palatino Linotype" w:hAnsi="Palatino Linotype" w:hint="default"/>
        <w:b/>
        <w:i w:val="0"/>
        <w:caps w:val="0"/>
        <w:color w:val="auto"/>
        <w:sz w:val="22"/>
        <w:szCs w:val="22"/>
      </w:rPr>
    </w:lvl>
    <w:lvl w:ilvl="2">
      <w:start w:val="1"/>
      <w:numFmt w:val="decimal"/>
      <w:suff w:val="nothing"/>
      <w:lvlText w:val="%1.%2.%3"/>
      <w:lvlJc w:val="left"/>
      <w:pPr>
        <w:ind w:left="-503" w:firstLine="0"/>
      </w:pPr>
      <w:rPr>
        <w:rFonts w:hint="default"/>
        <w:b/>
        <w:i w:val="0"/>
        <w:sz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5BBA3F67"/>
    <w:multiLevelType w:val="multilevel"/>
    <w:tmpl w:val="45C2B61E"/>
    <w:lvl w:ilvl="0">
      <w:start w:val="2"/>
      <w:numFmt w:val="decimal"/>
      <w:lvlText w:val="%1"/>
      <w:lvlJc w:val="left"/>
      <w:pPr>
        <w:ind w:left="360" w:hanging="360"/>
      </w:pPr>
      <w:rPr>
        <w:rFonts w:ascii="Times New Roman" w:hAnsi="Times New Roman" w:cs="Times New Roman" w:hint="default"/>
        <w:color w:val="000000" w:themeColor="text1"/>
        <w:sz w:val="24"/>
      </w:rPr>
    </w:lvl>
    <w:lvl w:ilvl="1">
      <w:start w:val="3"/>
      <w:numFmt w:val="decimal"/>
      <w:lvlText w:val="%1.%2"/>
      <w:lvlJc w:val="left"/>
      <w:pPr>
        <w:ind w:left="1067" w:hanging="360"/>
      </w:pPr>
      <w:rPr>
        <w:rFonts w:ascii="Times New Roman" w:hAnsi="Times New Roman" w:cs="Times New Roman" w:hint="default"/>
        <w:color w:val="000000" w:themeColor="text1"/>
        <w:sz w:val="24"/>
      </w:rPr>
    </w:lvl>
    <w:lvl w:ilvl="2">
      <w:start w:val="1"/>
      <w:numFmt w:val="decimal"/>
      <w:lvlText w:val="%1.%2.%3"/>
      <w:lvlJc w:val="left"/>
      <w:pPr>
        <w:ind w:left="2134" w:hanging="720"/>
      </w:pPr>
      <w:rPr>
        <w:rFonts w:ascii="Times New Roman" w:hAnsi="Times New Roman" w:cs="Times New Roman" w:hint="default"/>
        <w:color w:val="000000" w:themeColor="text1"/>
        <w:sz w:val="24"/>
      </w:rPr>
    </w:lvl>
    <w:lvl w:ilvl="3">
      <w:start w:val="1"/>
      <w:numFmt w:val="decimal"/>
      <w:lvlText w:val="%1.%2.%3.%4"/>
      <w:lvlJc w:val="left"/>
      <w:pPr>
        <w:ind w:left="2841" w:hanging="720"/>
      </w:pPr>
      <w:rPr>
        <w:rFonts w:ascii="Times New Roman" w:hAnsi="Times New Roman" w:cs="Times New Roman" w:hint="default"/>
        <w:color w:val="000000" w:themeColor="text1"/>
        <w:sz w:val="24"/>
      </w:rPr>
    </w:lvl>
    <w:lvl w:ilvl="4">
      <w:start w:val="1"/>
      <w:numFmt w:val="decimal"/>
      <w:lvlText w:val="%1.%2.%3.%4.%5"/>
      <w:lvlJc w:val="left"/>
      <w:pPr>
        <w:ind w:left="3908" w:hanging="1080"/>
      </w:pPr>
      <w:rPr>
        <w:rFonts w:ascii="Times New Roman" w:hAnsi="Times New Roman" w:cs="Times New Roman" w:hint="default"/>
        <w:color w:val="000000" w:themeColor="text1"/>
        <w:sz w:val="24"/>
      </w:rPr>
    </w:lvl>
    <w:lvl w:ilvl="5">
      <w:start w:val="1"/>
      <w:numFmt w:val="decimal"/>
      <w:lvlText w:val="%1.%2.%3.%4.%5.%6"/>
      <w:lvlJc w:val="left"/>
      <w:pPr>
        <w:ind w:left="4615" w:hanging="1080"/>
      </w:pPr>
      <w:rPr>
        <w:rFonts w:ascii="Times New Roman" w:hAnsi="Times New Roman" w:cs="Times New Roman" w:hint="default"/>
        <w:color w:val="000000" w:themeColor="text1"/>
        <w:sz w:val="24"/>
      </w:rPr>
    </w:lvl>
    <w:lvl w:ilvl="6">
      <w:start w:val="1"/>
      <w:numFmt w:val="decimal"/>
      <w:lvlText w:val="%1.%2.%3.%4.%5.%6.%7"/>
      <w:lvlJc w:val="left"/>
      <w:pPr>
        <w:ind w:left="5682" w:hanging="1440"/>
      </w:pPr>
      <w:rPr>
        <w:rFonts w:ascii="Times New Roman" w:hAnsi="Times New Roman" w:cs="Times New Roman" w:hint="default"/>
        <w:color w:val="000000" w:themeColor="text1"/>
        <w:sz w:val="24"/>
      </w:rPr>
    </w:lvl>
    <w:lvl w:ilvl="7">
      <w:start w:val="1"/>
      <w:numFmt w:val="decimal"/>
      <w:lvlText w:val="%1.%2.%3.%4.%5.%6.%7.%8"/>
      <w:lvlJc w:val="left"/>
      <w:pPr>
        <w:ind w:left="6389" w:hanging="1440"/>
      </w:pPr>
      <w:rPr>
        <w:rFonts w:ascii="Times New Roman" w:hAnsi="Times New Roman" w:cs="Times New Roman" w:hint="default"/>
        <w:color w:val="000000" w:themeColor="text1"/>
        <w:sz w:val="24"/>
      </w:rPr>
    </w:lvl>
    <w:lvl w:ilvl="8">
      <w:start w:val="1"/>
      <w:numFmt w:val="decimal"/>
      <w:lvlText w:val="%1.%2.%3.%4.%5.%6.%7.%8.%9"/>
      <w:lvlJc w:val="left"/>
      <w:pPr>
        <w:ind w:left="7456" w:hanging="1800"/>
      </w:pPr>
      <w:rPr>
        <w:rFonts w:ascii="Times New Roman" w:hAnsi="Times New Roman" w:cs="Times New Roman" w:hint="default"/>
        <w:color w:val="000000" w:themeColor="text1"/>
        <w:sz w:val="24"/>
      </w:rPr>
    </w:lvl>
  </w:abstractNum>
  <w:abstractNum w:abstractNumId="3" w15:restartNumberingAfterBreak="0">
    <w:nsid w:val="6CAB2876"/>
    <w:multiLevelType w:val="hybridMultilevel"/>
    <w:tmpl w:val="A16C2DBE"/>
    <w:lvl w:ilvl="0" w:tplc="050E5CE2">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71627BB1"/>
    <w:multiLevelType w:val="multilevel"/>
    <w:tmpl w:val="362C7CCE"/>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75E06CA5"/>
    <w:multiLevelType w:val="multilevel"/>
    <w:tmpl w:val="6632F7A2"/>
    <w:lvl w:ilvl="0">
      <w:start w:val="8"/>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exandra LOISEAU">
    <w15:presenceInfo w15:providerId="None" w15:userId="Alexandra LOISEAU"/>
  </w15:person>
  <w15:person w15:author="Dutault Julie">
    <w15:presenceInfo w15:providerId="None" w15:userId="Dutault Julie"/>
  </w15:person>
  <w15:person w15:author="Marine Baudens">
    <w15:presenceInfo w15:providerId="None" w15:userId="Marine Baude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33"/>
    <w:rsid w:val="00094B45"/>
    <w:rsid w:val="000A02F8"/>
    <w:rsid w:val="00112E46"/>
    <w:rsid w:val="001F1D4B"/>
    <w:rsid w:val="00272DFF"/>
    <w:rsid w:val="00314BC8"/>
    <w:rsid w:val="00324ADB"/>
    <w:rsid w:val="00335790"/>
    <w:rsid w:val="003444CB"/>
    <w:rsid w:val="003A69F9"/>
    <w:rsid w:val="003E75CC"/>
    <w:rsid w:val="003F61C5"/>
    <w:rsid w:val="00400907"/>
    <w:rsid w:val="00420E30"/>
    <w:rsid w:val="004832A3"/>
    <w:rsid w:val="004B5F62"/>
    <w:rsid w:val="00542740"/>
    <w:rsid w:val="005905A3"/>
    <w:rsid w:val="005A2638"/>
    <w:rsid w:val="005D564D"/>
    <w:rsid w:val="00645337"/>
    <w:rsid w:val="0065004E"/>
    <w:rsid w:val="006B2412"/>
    <w:rsid w:val="006C08C6"/>
    <w:rsid w:val="006E6769"/>
    <w:rsid w:val="00753DE3"/>
    <w:rsid w:val="007575A1"/>
    <w:rsid w:val="007D346D"/>
    <w:rsid w:val="007E63B4"/>
    <w:rsid w:val="00805333"/>
    <w:rsid w:val="00856258"/>
    <w:rsid w:val="008A56E3"/>
    <w:rsid w:val="008E0E60"/>
    <w:rsid w:val="00906A89"/>
    <w:rsid w:val="009373BB"/>
    <w:rsid w:val="00963B78"/>
    <w:rsid w:val="009C048A"/>
    <w:rsid w:val="009F1584"/>
    <w:rsid w:val="00A16949"/>
    <w:rsid w:val="00A74AE6"/>
    <w:rsid w:val="00AD3A6F"/>
    <w:rsid w:val="00DA0EE7"/>
    <w:rsid w:val="00EE27E2"/>
    <w:rsid w:val="00EF3F1E"/>
    <w:rsid w:val="00F01D4E"/>
    <w:rsid w:val="00F71EAD"/>
    <w:rsid w:val="00F84559"/>
    <w:rsid w:val="00FA44BE"/>
    <w:rsid w:val="00FC1857"/>
    <w:rsid w:val="00FE7E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7DA6C"/>
  <w15:chartTrackingRefBased/>
  <w15:docId w15:val="{0DDC3168-9879-46E9-AFBD-B9CE80060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5333"/>
    <w:pPr>
      <w:keepNext/>
      <w:tabs>
        <w:tab w:val="left" w:pos="567"/>
        <w:tab w:val="left" w:pos="851"/>
        <w:tab w:val="left" w:pos="1276"/>
      </w:tabs>
      <w:spacing w:after="0" w:line="240" w:lineRule="atLeast"/>
      <w:jc w:val="both"/>
    </w:pPr>
    <w:rPr>
      <w:rFonts w:ascii="Century Schoolbook" w:eastAsia="Times New Roman" w:hAnsi="Century Schoolbook" w:cs="Times New Roman"/>
      <w:szCs w:val="20"/>
      <w:lang w:val="en-GB" w:eastAsia="fr-FR"/>
    </w:rPr>
  </w:style>
  <w:style w:type="paragraph" w:styleId="Titre1">
    <w:name w:val="heading 1"/>
    <w:basedOn w:val="Normal"/>
    <w:next w:val="Normal"/>
    <w:link w:val="Titre1Car"/>
    <w:uiPriority w:val="9"/>
    <w:qFormat/>
    <w:rsid w:val="00805333"/>
    <w:pPr>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805333"/>
    <w:pPr>
      <w:tabs>
        <w:tab w:val="clear" w:pos="567"/>
        <w:tab w:val="clear" w:pos="851"/>
        <w:tab w:val="clear" w:pos="1276"/>
        <w:tab w:val="center" w:pos="4819"/>
        <w:tab w:val="right" w:pos="9071"/>
      </w:tabs>
    </w:pPr>
  </w:style>
  <w:style w:type="character" w:customStyle="1" w:styleId="PieddepageCar">
    <w:name w:val="Pied de page Car"/>
    <w:basedOn w:val="Policepardfaut"/>
    <w:link w:val="Pieddepage"/>
    <w:rsid w:val="00805333"/>
    <w:rPr>
      <w:rFonts w:ascii="Century Schoolbook" w:eastAsia="Times New Roman" w:hAnsi="Century Schoolbook" w:cs="Times New Roman"/>
      <w:szCs w:val="20"/>
      <w:lang w:val="en-GB" w:eastAsia="fr-FR"/>
    </w:rPr>
  </w:style>
  <w:style w:type="table" w:styleId="Grilledutableau">
    <w:name w:val="Table Grid"/>
    <w:basedOn w:val="TableauNormal"/>
    <w:rsid w:val="00805333"/>
    <w:pPr>
      <w:keepNext/>
      <w:tabs>
        <w:tab w:val="left" w:pos="567"/>
        <w:tab w:val="left" w:pos="851"/>
        <w:tab w:val="left" w:pos="1276"/>
      </w:tabs>
      <w:spacing w:after="0" w:line="240" w:lineRule="atLeast"/>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805333"/>
  </w:style>
  <w:style w:type="paragraph" w:customStyle="1" w:styleId="Article">
    <w:name w:val="Article"/>
    <w:basedOn w:val="Titre1"/>
    <w:link w:val="ArticleCar"/>
    <w:rsid w:val="00805333"/>
    <w:pPr>
      <w:keepLines w:val="0"/>
      <w:numPr>
        <w:numId w:val="1"/>
      </w:numPr>
      <w:tabs>
        <w:tab w:val="clear" w:pos="1560"/>
        <w:tab w:val="num" w:pos="142"/>
      </w:tabs>
      <w:spacing w:after="60"/>
      <w:ind w:left="142"/>
    </w:pPr>
    <w:rPr>
      <w:rFonts w:ascii="Arial" w:eastAsia="Times New Roman" w:hAnsi="Arial" w:cs="Arial"/>
      <w:bCs/>
      <w:kern w:val="32"/>
      <w:sz w:val="24"/>
      <w:szCs w:val="24"/>
      <w:u w:val="single"/>
    </w:rPr>
  </w:style>
  <w:style w:type="character" w:customStyle="1" w:styleId="ArticleCar">
    <w:name w:val="Article Car"/>
    <w:basedOn w:val="Titre1Car"/>
    <w:link w:val="Article"/>
    <w:rsid w:val="00805333"/>
    <w:rPr>
      <w:rFonts w:ascii="Arial" w:eastAsia="Times New Roman" w:hAnsi="Arial" w:cs="Arial"/>
      <w:bCs/>
      <w:color w:val="2E74B5" w:themeColor="accent1" w:themeShade="BF"/>
      <w:kern w:val="32"/>
      <w:sz w:val="24"/>
      <w:szCs w:val="24"/>
      <w:u w:val="single"/>
      <w:lang w:val="en-GB" w:eastAsia="fr-FR"/>
    </w:rPr>
  </w:style>
  <w:style w:type="paragraph" w:customStyle="1" w:styleId="Normal1">
    <w:name w:val="Normal1"/>
    <w:basedOn w:val="Normal"/>
    <w:link w:val="Normal1Car"/>
    <w:rsid w:val="00805333"/>
    <w:pPr>
      <w:keepNext w:val="0"/>
      <w:tabs>
        <w:tab w:val="clear" w:pos="567"/>
        <w:tab w:val="clear" w:pos="851"/>
        <w:tab w:val="clear" w:pos="1276"/>
      </w:tabs>
      <w:spacing w:before="60" w:after="60" w:line="240" w:lineRule="auto"/>
    </w:pPr>
    <w:rPr>
      <w:rFonts w:ascii="Arial" w:hAnsi="Arial"/>
      <w:sz w:val="21"/>
      <w:lang w:val="en-US"/>
    </w:rPr>
  </w:style>
  <w:style w:type="character" w:styleId="Lienhypertexte">
    <w:name w:val="Hyperlink"/>
    <w:basedOn w:val="Policepardfaut"/>
    <w:uiPriority w:val="99"/>
    <w:unhideWhenUsed/>
    <w:rsid w:val="00805333"/>
    <w:rPr>
      <w:color w:val="0563C1" w:themeColor="hyperlink"/>
      <w:u w:val="single"/>
    </w:rPr>
  </w:style>
  <w:style w:type="paragraph" w:styleId="Paragraphedeliste">
    <w:name w:val="List Paragraph"/>
    <w:basedOn w:val="Normal"/>
    <w:uiPriority w:val="34"/>
    <w:qFormat/>
    <w:rsid w:val="00805333"/>
    <w:pPr>
      <w:ind w:left="720"/>
      <w:contextualSpacing/>
    </w:pPr>
  </w:style>
  <w:style w:type="character" w:customStyle="1" w:styleId="Normal1Car">
    <w:name w:val="Normal1 Car"/>
    <w:link w:val="Normal1"/>
    <w:rsid w:val="00805333"/>
    <w:rPr>
      <w:rFonts w:ascii="Arial" w:eastAsia="Times New Roman" w:hAnsi="Arial" w:cs="Times New Roman"/>
      <w:sz w:val="21"/>
      <w:szCs w:val="20"/>
      <w:lang w:val="en-US" w:eastAsia="fr-FR"/>
    </w:rPr>
  </w:style>
  <w:style w:type="character" w:customStyle="1" w:styleId="Titre1Car">
    <w:name w:val="Titre 1 Car"/>
    <w:basedOn w:val="Policepardfaut"/>
    <w:link w:val="Titre1"/>
    <w:uiPriority w:val="9"/>
    <w:rsid w:val="00805333"/>
    <w:rPr>
      <w:rFonts w:asciiTheme="majorHAnsi" w:eastAsiaTheme="majorEastAsia" w:hAnsiTheme="majorHAnsi" w:cstheme="majorBidi"/>
      <w:color w:val="2E74B5" w:themeColor="accent1" w:themeShade="BF"/>
      <w:sz w:val="32"/>
      <w:szCs w:val="32"/>
      <w:lang w:val="en-GB" w:eastAsia="fr-FR"/>
    </w:rPr>
  </w:style>
  <w:style w:type="character" w:styleId="Marquedecommentaire">
    <w:name w:val="annotation reference"/>
    <w:basedOn w:val="Policepardfaut"/>
    <w:semiHidden/>
    <w:unhideWhenUsed/>
    <w:rsid w:val="00805333"/>
    <w:rPr>
      <w:sz w:val="16"/>
      <w:szCs w:val="16"/>
    </w:rPr>
  </w:style>
  <w:style w:type="paragraph" w:styleId="Commentaire">
    <w:name w:val="annotation text"/>
    <w:basedOn w:val="Normal"/>
    <w:link w:val="CommentaireCar"/>
    <w:semiHidden/>
    <w:unhideWhenUsed/>
    <w:rsid w:val="00805333"/>
    <w:pPr>
      <w:spacing w:line="240" w:lineRule="auto"/>
    </w:pPr>
    <w:rPr>
      <w:sz w:val="20"/>
    </w:rPr>
  </w:style>
  <w:style w:type="character" w:customStyle="1" w:styleId="CommentaireCar">
    <w:name w:val="Commentaire Car"/>
    <w:basedOn w:val="Policepardfaut"/>
    <w:link w:val="Commentaire"/>
    <w:uiPriority w:val="99"/>
    <w:semiHidden/>
    <w:rsid w:val="00805333"/>
    <w:rPr>
      <w:rFonts w:ascii="Century Schoolbook" w:eastAsia="Times New Roman" w:hAnsi="Century Schoolbook" w:cs="Times New Roman"/>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805333"/>
    <w:rPr>
      <w:b/>
      <w:bCs/>
    </w:rPr>
  </w:style>
  <w:style w:type="character" w:customStyle="1" w:styleId="ObjetducommentaireCar">
    <w:name w:val="Objet du commentaire Car"/>
    <w:basedOn w:val="CommentaireCar"/>
    <w:link w:val="Objetducommentaire"/>
    <w:uiPriority w:val="99"/>
    <w:semiHidden/>
    <w:rsid w:val="00805333"/>
    <w:rPr>
      <w:rFonts w:ascii="Century Schoolbook" w:eastAsia="Times New Roman" w:hAnsi="Century Schoolbook" w:cs="Times New Roman"/>
      <w:b/>
      <w:bCs/>
      <w:sz w:val="20"/>
      <w:szCs w:val="20"/>
      <w:lang w:val="en-GB" w:eastAsia="fr-FR"/>
    </w:rPr>
  </w:style>
  <w:style w:type="paragraph" w:styleId="Textedebulles">
    <w:name w:val="Balloon Text"/>
    <w:basedOn w:val="Normal"/>
    <w:link w:val="TextedebullesCar"/>
    <w:uiPriority w:val="99"/>
    <w:semiHidden/>
    <w:unhideWhenUsed/>
    <w:rsid w:val="00805333"/>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05333"/>
    <w:rPr>
      <w:rFonts w:ascii="Segoe UI" w:eastAsia="Times New Roman" w:hAnsi="Segoe UI" w:cs="Segoe UI"/>
      <w:sz w:val="18"/>
      <w:szCs w:val="18"/>
      <w:lang w:val="en-GB" w:eastAsia="fr-FR"/>
    </w:rPr>
  </w:style>
  <w:style w:type="paragraph" w:styleId="En-tte">
    <w:name w:val="header"/>
    <w:basedOn w:val="Normal"/>
    <w:link w:val="En-tteCar"/>
    <w:uiPriority w:val="99"/>
    <w:unhideWhenUsed/>
    <w:rsid w:val="00542740"/>
    <w:pPr>
      <w:tabs>
        <w:tab w:val="clear" w:pos="567"/>
        <w:tab w:val="clear" w:pos="851"/>
        <w:tab w:val="clear" w:pos="1276"/>
        <w:tab w:val="center" w:pos="4536"/>
        <w:tab w:val="right" w:pos="9072"/>
      </w:tabs>
      <w:spacing w:line="240" w:lineRule="auto"/>
    </w:pPr>
  </w:style>
  <w:style w:type="character" w:customStyle="1" w:styleId="En-tteCar">
    <w:name w:val="En-tête Car"/>
    <w:basedOn w:val="Policepardfaut"/>
    <w:link w:val="En-tte"/>
    <w:uiPriority w:val="99"/>
    <w:rsid w:val="00542740"/>
    <w:rPr>
      <w:rFonts w:ascii="Century Schoolbook" w:eastAsia="Times New Roman" w:hAnsi="Century Schoolbook" w:cs="Times New Roman"/>
      <w:szCs w:val="20"/>
      <w:lang w:val="en-GB" w:eastAsia="fr-FR"/>
    </w:rPr>
  </w:style>
  <w:style w:type="character" w:styleId="Mentionnonrsolue">
    <w:name w:val="Unresolved Mention"/>
    <w:basedOn w:val="Policepardfaut"/>
    <w:uiPriority w:val="99"/>
    <w:semiHidden/>
    <w:unhideWhenUsed/>
    <w:rsid w:val="008562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25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BNT_Author.XSL" StyleName="ABNT NBR 6023:2002*" Version="1"/>
</file>

<file path=customXml/itemProps1.xml><?xml version="1.0" encoding="utf-8"?>
<ds:datastoreItem xmlns:ds="http://schemas.openxmlformats.org/officeDocument/2006/customXml" ds:itemID="{4B3402F7-0029-47CE-A5D1-DFA33660C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2934</Words>
  <Characters>16140</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Onera</Company>
  <LinksUpToDate>false</LinksUpToDate>
  <CharactersWithSpaces>19036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Marine Baudens</dc:creator>
  <cp:keywords/>
  <dc:description/>
  <cp:lastModifiedBy>Alexandra LOISEAU</cp:lastModifiedBy>
  <cp:revision>3</cp:revision>
  <dcterms:created xsi:type="dcterms:W3CDTF">2025-06-19T08:26:00Z</dcterms:created>
  <dcterms:modified xsi:type="dcterms:W3CDTF">2025-06-19T10:00:00Z</dcterms:modified>
</cp:coreProperties>
</file>